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1DF8062E" w:rsidR="003562BC" w:rsidRPr="009B3C81" w:rsidRDefault="003562BC" w:rsidP="003562BC">
      <w:pPr>
        <w:pStyle w:val="NormalWeb"/>
        <w:spacing w:after="0" w:afterAutospacing="0"/>
        <w:jc w:val="center"/>
        <w:rPr>
          <w:rFonts w:ascii="Arial" w:hAnsi="Arial" w:cs="Arial"/>
          <w:b/>
          <w:bCs/>
          <w:sz w:val="36"/>
          <w:szCs w:val="32"/>
        </w:rPr>
      </w:pPr>
      <w:r>
        <w:rPr>
          <w:rFonts w:ascii="Arial" w:hAnsi="Arial" w:cs="Arial"/>
          <w:b/>
          <w:bCs/>
          <w:sz w:val="36"/>
          <w:szCs w:val="32"/>
        </w:rPr>
        <w:t>MCCF EDI TAS US</w:t>
      </w:r>
      <w:r w:rsidR="00D50E4A">
        <w:rPr>
          <w:rFonts w:ascii="Arial" w:hAnsi="Arial" w:cs="Arial"/>
          <w:b/>
          <w:bCs/>
          <w:sz w:val="36"/>
          <w:szCs w:val="32"/>
        </w:rPr>
        <w:t>PY</w:t>
      </w:r>
      <w:r>
        <w:rPr>
          <w:rFonts w:ascii="Arial" w:hAnsi="Arial" w:cs="Arial"/>
          <w:b/>
          <w:bCs/>
          <w:sz w:val="36"/>
          <w:szCs w:val="32"/>
        </w:rPr>
        <w:t>-</w:t>
      </w:r>
      <w:r w:rsidR="00D50E4A">
        <w:rPr>
          <w:rFonts w:ascii="Arial" w:hAnsi="Arial" w:cs="Arial"/>
          <w:b/>
          <w:bCs/>
          <w:sz w:val="36"/>
          <w:szCs w:val="32"/>
        </w:rPr>
        <w:t>2</w:t>
      </w:r>
      <w:r w:rsidR="00036F0C">
        <w:rPr>
          <w:rFonts w:ascii="Arial" w:hAnsi="Arial" w:cs="Arial"/>
          <w:b/>
          <w:bCs/>
          <w:sz w:val="36"/>
          <w:szCs w:val="32"/>
        </w:rPr>
        <w:t>4</w:t>
      </w:r>
    </w:p>
    <w:p w14:paraId="38E7E88B" w14:textId="77777777" w:rsidR="003562BC" w:rsidRPr="009B3C81" w:rsidRDefault="003562BC" w:rsidP="003562BC">
      <w:pPr>
        <w:pStyle w:val="Title2"/>
        <w:rPr>
          <w:sz w:val="36"/>
        </w:rPr>
      </w:pPr>
      <w:r w:rsidRPr="009B3C81">
        <w:rPr>
          <w:sz w:val="36"/>
        </w:rPr>
        <w:t>System Design Document</w:t>
      </w:r>
    </w:p>
    <w:p w14:paraId="33D1010D" w14:textId="1EA6FF5D" w:rsidR="003562BC" w:rsidRPr="009B3C81" w:rsidRDefault="00D50E4A" w:rsidP="003562BC">
      <w:pPr>
        <w:pStyle w:val="Title"/>
      </w:pPr>
      <w:r>
        <w:t>PRCA*4.5*317</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38A27BC4" w:rsidR="003562BC" w:rsidRPr="009B3C81" w:rsidRDefault="003562BC" w:rsidP="003562BC">
      <w:pPr>
        <w:pStyle w:val="InstructionalTextTitle2"/>
        <w:rPr>
          <w:rFonts w:ascii="Arial" w:hAnsi="Arial" w:cs="Arial"/>
          <w:b/>
          <w:i w:val="0"/>
          <w:color w:val="auto"/>
          <w:sz w:val="32"/>
          <w:szCs w:val="32"/>
        </w:rPr>
      </w:pPr>
      <w:r>
        <w:rPr>
          <w:rFonts w:ascii="Arial" w:hAnsi="Arial" w:cs="Arial"/>
          <w:b/>
          <w:i w:val="0"/>
          <w:color w:val="auto"/>
          <w:sz w:val="32"/>
          <w:szCs w:val="32"/>
        </w:rPr>
        <w:t>October</w:t>
      </w:r>
      <w:r w:rsidRPr="009B3C81">
        <w:rPr>
          <w:rFonts w:ascii="Arial" w:hAnsi="Arial" w:cs="Arial"/>
          <w:b/>
          <w:i w:val="0"/>
          <w:color w:val="auto"/>
          <w:sz w:val="32"/>
          <w:szCs w:val="32"/>
        </w:rPr>
        <w:t xml:space="preserve"> 201</w:t>
      </w:r>
      <w:r>
        <w:rPr>
          <w:rFonts w:ascii="Arial" w:hAnsi="Arial" w:cs="Arial"/>
          <w:b/>
          <w:i w:val="0"/>
          <w:color w:val="auto"/>
          <w:sz w:val="32"/>
          <w:szCs w:val="32"/>
        </w:rPr>
        <w:t>6</w:t>
      </w:r>
    </w:p>
    <w:p w14:paraId="419F3F26" w14:textId="27A3B767" w:rsidR="003562BC" w:rsidRPr="003562BC" w:rsidRDefault="003562BC" w:rsidP="003562BC">
      <w:pPr>
        <w:pStyle w:val="Title2"/>
        <w:rPr>
          <w:sz w:val="32"/>
        </w:rPr>
        <w:sectPr w:rsidR="003562BC" w:rsidRPr="003562BC" w:rsidSect="00AF5121">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.01</w:t>
      </w:r>
    </w:p>
    <w:p w14:paraId="7300E206" w14:textId="09725A73"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7D193A">
        <w:t>USPY-24</w:t>
      </w:r>
    </w:p>
    <w:p w14:paraId="7300E207" w14:textId="0CDA60B9" w:rsidR="00B81ED4" w:rsidRPr="00B81ED4" w:rsidRDefault="00B81ED4" w:rsidP="008F7700">
      <w:pPr>
        <w:pStyle w:val="TopInfo"/>
      </w:pPr>
      <w:r w:rsidRPr="008F7700">
        <w:rPr>
          <w:b/>
        </w:rPr>
        <w:t>User Story Name:</w:t>
      </w:r>
      <w:r w:rsidR="007431E4">
        <w:t xml:space="preserve"> </w:t>
      </w:r>
      <w:r w:rsidR="007D193A" w:rsidRPr="001C4763">
        <w:rPr>
          <w:rFonts w:ascii="Times New Roman" w:hAnsi="Times New Roman" w:cs="Times New Roman"/>
        </w:rPr>
        <w:t xml:space="preserve">Use Preferred View </w:t>
      </w:r>
      <w:r w:rsidR="007D193A">
        <w:rPr>
          <w:rFonts w:ascii="Times New Roman" w:hAnsi="Times New Roman" w:cs="Times New Roman"/>
        </w:rPr>
        <w:t>(Backlog ID# 250, Row 196)</w:t>
      </w:r>
    </w:p>
    <w:p w14:paraId="301FFBA0" w14:textId="6A18D9B4" w:rsidR="006F762D" w:rsidRDefault="006F762D" w:rsidP="006F762D">
      <w:pPr>
        <w:pStyle w:val="Heading1"/>
      </w:pPr>
      <w:r w:rsidRPr="00B81ED4">
        <w:t xml:space="preserve">Background </w:t>
      </w:r>
    </w:p>
    <w:p w14:paraId="0705A611" w14:textId="1C361DD9" w:rsidR="007D193A" w:rsidRPr="003546BD" w:rsidRDefault="007D193A" w:rsidP="007D193A">
      <w:pPr>
        <w:pStyle w:val="BodyText"/>
        <w:rPr>
          <w:rFonts w:ascii="Times New Roman" w:hAnsi="Times New Roman"/>
          <w:lang w:eastAsia="en-US"/>
        </w:rPr>
      </w:pPr>
      <w:r w:rsidRPr="003546BD">
        <w:rPr>
          <w:rFonts w:ascii="Times New Roman" w:hAnsi="Times New Roman"/>
          <w:color w:val="000000"/>
        </w:rPr>
        <w:t xml:space="preserve">A user needs a prompt </w:t>
      </w:r>
      <w:r w:rsidRPr="000173DB">
        <w:rPr>
          <w:rFonts w:ascii="Times New Roman" w:hAnsi="Times New Roman"/>
          <w:color w:val="000000"/>
        </w:rPr>
        <w:t>of “Use preferred view?” when</w:t>
      </w:r>
      <w:r w:rsidRPr="003546BD">
        <w:rPr>
          <w:rFonts w:ascii="Times New Roman" w:hAnsi="Times New Roman"/>
          <w:color w:val="000000"/>
        </w:rPr>
        <w:t xml:space="preserve"> using the </w:t>
      </w:r>
      <w:r>
        <w:rPr>
          <w:rFonts w:ascii="Times New Roman" w:hAnsi="Times New Roman"/>
          <w:color w:val="000000"/>
        </w:rPr>
        <w:t>ERA Worklist, Scra</w:t>
      </w:r>
      <w:r w:rsidR="0054356A">
        <w:rPr>
          <w:rFonts w:ascii="Times New Roman" w:hAnsi="Times New Roman"/>
          <w:color w:val="000000"/>
        </w:rPr>
        <w:t>t</w:t>
      </w:r>
      <w:r>
        <w:rPr>
          <w:rFonts w:ascii="Times New Roman" w:hAnsi="Times New Roman"/>
          <w:color w:val="000000"/>
        </w:rPr>
        <w:t>ch</w:t>
      </w:r>
      <w:r w:rsidR="0054356A">
        <w:rPr>
          <w:rFonts w:ascii="Times New Roman" w:hAnsi="Times New Roman"/>
          <w:color w:val="000000"/>
        </w:rPr>
        <w:t xml:space="preserve"> </w:t>
      </w:r>
      <w:r>
        <w:rPr>
          <w:rFonts w:ascii="Times New Roman" w:hAnsi="Times New Roman"/>
          <w:color w:val="000000"/>
        </w:rPr>
        <w:t xml:space="preserve">pad and APAR </w:t>
      </w:r>
      <w:proofErr w:type="spellStart"/>
      <w:r w:rsidRPr="003546BD">
        <w:rPr>
          <w:rFonts w:ascii="Times New Roman" w:hAnsi="Times New Roman"/>
          <w:color w:val="000000"/>
        </w:rPr>
        <w:t>ePayments</w:t>
      </w:r>
      <w:proofErr w:type="spellEnd"/>
      <w:r w:rsidRPr="003546BD">
        <w:rPr>
          <w:rFonts w:ascii="Times New Roman" w:hAnsi="Times New Roman"/>
          <w:color w:val="000000"/>
        </w:rPr>
        <w:t xml:space="preserve"> </w:t>
      </w:r>
      <w:r>
        <w:rPr>
          <w:rFonts w:ascii="Times New Roman" w:hAnsi="Times New Roman"/>
          <w:color w:val="000000"/>
        </w:rPr>
        <w:t xml:space="preserve">menu </w:t>
      </w:r>
      <w:r w:rsidRPr="003546BD">
        <w:rPr>
          <w:rFonts w:ascii="Times New Roman" w:hAnsi="Times New Roman"/>
          <w:color w:val="000000"/>
        </w:rPr>
        <w:t xml:space="preserve">options.  </w:t>
      </w:r>
      <w:r>
        <w:rPr>
          <w:rFonts w:ascii="Times New Roman" w:hAnsi="Times New Roman"/>
          <w:color w:val="000000"/>
        </w:rPr>
        <w:t xml:space="preserve">They may choose their current </w:t>
      </w:r>
      <w:r w:rsidRPr="003546BD">
        <w:rPr>
          <w:rFonts w:ascii="Times New Roman" w:hAnsi="Times New Roman"/>
          <w:color w:val="000000"/>
        </w:rPr>
        <w:t xml:space="preserve">preferred view </w:t>
      </w:r>
      <w:r>
        <w:rPr>
          <w:rFonts w:ascii="Times New Roman" w:hAnsi="Times New Roman"/>
          <w:color w:val="000000"/>
        </w:rPr>
        <w:t xml:space="preserve">(if they have one defined) to </w:t>
      </w:r>
      <w:r w:rsidRPr="003546BD">
        <w:rPr>
          <w:rFonts w:ascii="Times New Roman" w:hAnsi="Times New Roman"/>
          <w:color w:val="000000"/>
        </w:rPr>
        <w:t xml:space="preserve">reduce time (and labor costs) or select </w:t>
      </w:r>
      <w:r>
        <w:rPr>
          <w:rFonts w:ascii="Times New Roman" w:hAnsi="Times New Roman"/>
          <w:color w:val="000000"/>
        </w:rPr>
        <w:t xml:space="preserve">Sort/Filter </w:t>
      </w:r>
      <w:r w:rsidRPr="003546BD">
        <w:rPr>
          <w:rFonts w:ascii="Times New Roman" w:hAnsi="Times New Roman"/>
          <w:color w:val="000000"/>
        </w:rPr>
        <w:t>view</w:t>
      </w:r>
      <w:r>
        <w:rPr>
          <w:rFonts w:ascii="Times New Roman" w:hAnsi="Times New Roman"/>
          <w:color w:val="000000"/>
        </w:rPr>
        <w:t xml:space="preserve"> criteria (and optionally save it as their preferred view)</w:t>
      </w:r>
      <w:r w:rsidRPr="003546BD">
        <w:rPr>
          <w:rFonts w:ascii="Times New Roman" w:hAnsi="Times New Roman"/>
          <w:color w:val="000000"/>
        </w:rPr>
        <w:t>.</w:t>
      </w:r>
    </w:p>
    <w:p w14:paraId="6E61C2A0" w14:textId="77777777" w:rsidR="00863371" w:rsidRDefault="00863371" w:rsidP="00863371">
      <w:pPr>
        <w:pStyle w:val="Heading1"/>
      </w:pPr>
      <w:r>
        <w:t>Story</w:t>
      </w:r>
    </w:p>
    <w:p w14:paraId="659DB099" w14:textId="77777777" w:rsidR="007D193A" w:rsidRPr="00A86AC6" w:rsidRDefault="007D193A" w:rsidP="007D193A">
      <w:pPr>
        <w:pStyle w:val="Story"/>
        <w:rPr>
          <w:rFonts w:ascii="Times New Roman" w:hAnsi="Times New Roman" w:cs="Times New Roman"/>
          <w:strike/>
        </w:rPr>
      </w:pPr>
      <w:r w:rsidRPr="008D7D05">
        <w:rPr>
          <w:rFonts w:ascii="Times New Roman" w:hAnsi="Times New Roman" w:cs="Times New Roman"/>
        </w:rPr>
        <w:t xml:space="preserve">As a user, I want </w:t>
      </w:r>
      <w:r>
        <w:rPr>
          <w:rFonts w:ascii="Times New Roman" w:hAnsi="Times New Roman" w:cs="Times New Roman"/>
        </w:rPr>
        <w:t>a prompt</w:t>
      </w:r>
      <w:r w:rsidRPr="008D7D05">
        <w:rPr>
          <w:rFonts w:ascii="Times New Roman" w:hAnsi="Times New Roman" w:cs="Times New Roman"/>
        </w:rPr>
        <w:t xml:space="preserve"> to </w:t>
      </w:r>
      <w:r>
        <w:rPr>
          <w:rFonts w:ascii="Times New Roman" w:hAnsi="Times New Roman" w:cs="Times New Roman"/>
        </w:rPr>
        <w:t>use or not use</w:t>
      </w:r>
      <w:r w:rsidRPr="008D7D05">
        <w:rPr>
          <w:rFonts w:ascii="Times New Roman" w:hAnsi="Times New Roman" w:cs="Times New Roman"/>
        </w:rPr>
        <w:t xml:space="preserve"> </w:t>
      </w:r>
      <w:r>
        <w:rPr>
          <w:rFonts w:ascii="Times New Roman" w:hAnsi="Times New Roman" w:cs="Times New Roman"/>
        </w:rPr>
        <w:t>my preferred view in the ERA Worklist, Scratchpad and APAR so</w:t>
      </w:r>
      <w:r w:rsidRPr="008D7D05">
        <w:rPr>
          <w:rFonts w:ascii="Times New Roman" w:hAnsi="Times New Roman" w:cs="Times New Roman"/>
        </w:rPr>
        <w:t xml:space="preserve"> I can limit my options to the functionality that I use most often.</w:t>
      </w:r>
      <w:r>
        <w:rPr>
          <w:rFonts w:ascii="Times New Roman" w:hAnsi="Times New Roman" w:cs="Times New Roman"/>
        </w:rPr>
        <w:t xml:space="preserve">  </w:t>
      </w:r>
    </w:p>
    <w:p w14:paraId="6D8CC80D" w14:textId="77777777" w:rsidR="007D193A" w:rsidRPr="00C975C0" w:rsidRDefault="007D193A" w:rsidP="007D193A">
      <w:pPr>
        <w:spacing w:before="200" w:line="240" w:lineRule="auto"/>
        <w:rPr>
          <w:rFonts w:ascii="Times New Roman" w:hAnsi="Times New Roman" w:cs="Times New Roman"/>
          <w:sz w:val="24"/>
          <w:szCs w:val="24"/>
        </w:rPr>
      </w:pPr>
      <w:r w:rsidRPr="000173DB">
        <w:rPr>
          <w:rFonts w:ascii="Times New Roman" w:hAnsi="Times New Roman" w:cs="Times New Roman"/>
          <w:sz w:val="24"/>
          <w:szCs w:val="24"/>
        </w:rPr>
        <w:t>The “preferred view” statement will not be added to the title or the header of the ERA Worklist, scratchpad, or APAR.  Users can look at their selected options listed and determine if they are viewing the correct info.</w:t>
      </w:r>
    </w:p>
    <w:p w14:paraId="4CE39F32" w14:textId="77777777" w:rsidR="007D193A" w:rsidRPr="008D7D05" w:rsidRDefault="007D193A" w:rsidP="007D193A">
      <w:pPr>
        <w:pStyle w:val="Story"/>
        <w:rPr>
          <w:rFonts w:ascii="Times New Roman" w:hAnsi="Times New Roman" w:cs="Times New Roman"/>
        </w:rPr>
      </w:pPr>
      <w:r w:rsidRPr="000173DB">
        <w:rPr>
          <w:rFonts w:ascii="Times New Roman" w:hAnsi="Times New Roman" w:cs="Times New Roman"/>
        </w:rPr>
        <w:t>Add new prompt of “Use preferred v</w:t>
      </w:r>
      <w:r>
        <w:rPr>
          <w:rFonts w:ascii="Times New Roman" w:hAnsi="Times New Roman" w:cs="Times New Roman"/>
        </w:rPr>
        <w:t>iew?” to the Change View action</w:t>
      </w:r>
      <w:r w:rsidRPr="000173DB">
        <w:rPr>
          <w:rFonts w:ascii="Times New Roman" w:hAnsi="Times New Roman" w:cs="Times New Roman"/>
        </w:rPr>
        <w:t xml:space="preserve"> within ERA Worklist, Scratchpad and APAR, with a default of ‘N’.  Only prompt when the user has a preferred view on file and is currently not displaying the preferred view.</w:t>
      </w:r>
    </w:p>
    <w:p w14:paraId="7300E224" w14:textId="2A18E078" w:rsidR="00B81ED4" w:rsidRDefault="00B81ED4" w:rsidP="00AF5121">
      <w:pPr>
        <w:pStyle w:val="Heading1"/>
      </w:pPr>
      <w:r w:rsidRPr="00DA5EA3">
        <w:t>Conversation</w:t>
      </w:r>
    </w:p>
    <w:p w14:paraId="26ADDAB2" w14:textId="1822EF07" w:rsidR="007D193A" w:rsidRPr="0096457B" w:rsidRDefault="007D193A" w:rsidP="007D193A">
      <w:p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In the current version of the software being used by</w:t>
      </w:r>
      <w:r>
        <w:rPr>
          <w:rFonts w:ascii="Times New Roman" w:hAnsi="Times New Roman" w:cs="Times New Roman"/>
          <w:sz w:val="24"/>
          <w:szCs w:val="24"/>
        </w:rPr>
        <w:t xml:space="preserve"> a user, </w:t>
      </w:r>
      <w:r w:rsidRPr="008D7D05">
        <w:rPr>
          <w:rFonts w:ascii="Times New Roman" w:hAnsi="Times New Roman" w:cs="Times New Roman"/>
          <w:sz w:val="24"/>
          <w:szCs w:val="24"/>
        </w:rPr>
        <w:t xml:space="preserve">the </w:t>
      </w:r>
      <w:r w:rsidRPr="008D7D05">
        <w:rPr>
          <w:rFonts w:ascii="Times New Roman" w:hAnsi="Times New Roman" w:cs="Times New Roman"/>
          <w:i/>
          <w:sz w:val="24"/>
          <w:szCs w:val="24"/>
        </w:rPr>
        <w:t>preferred view functionality</w:t>
      </w:r>
      <w:r w:rsidRPr="008D7D05">
        <w:rPr>
          <w:rFonts w:ascii="Times New Roman" w:hAnsi="Times New Roman" w:cs="Times New Roman"/>
          <w:sz w:val="24"/>
          <w:szCs w:val="24"/>
        </w:rPr>
        <w:t xml:space="preserve"> exists and is used to save </w:t>
      </w:r>
      <w:r>
        <w:rPr>
          <w:rFonts w:ascii="Times New Roman" w:hAnsi="Times New Roman" w:cs="Times New Roman"/>
          <w:sz w:val="24"/>
          <w:szCs w:val="24"/>
        </w:rPr>
        <w:t>sort/filter criteria for the ERA Worklist, scratchpad and APAR menu options</w:t>
      </w:r>
      <w:r w:rsidRPr="008D7D05">
        <w:rPr>
          <w:rFonts w:ascii="Times New Roman" w:hAnsi="Times New Roman" w:cs="Times New Roman"/>
          <w:sz w:val="24"/>
          <w:szCs w:val="24"/>
        </w:rPr>
        <w:t xml:space="preserve">. </w:t>
      </w:r>
      <w:r>
        <w:rPr>
          <w:rFonts w:ascii="Times New Roman" w:hAnsi="Times New Roman" w:cs="Times New Roman"/>
          <w:sz w:val="24"/>
          <w:szCs w:val="24"/>
        </w:rPr>
        <w:t xml:space="preserve">However, the sort/ filter criteria is asked </w:t>
      </w:r>
      <w:r w:rsidR="00CD7A5A">
        <w:rPr>
          <w:rFonts w:ascii="Times New Roman" w:hAnsi="Times New Roman" w:cs="Times New Roman"/>
          <w:sz w:val="24"/>
          <w:szCs w:val="24"/>
        </w:rPr>
        <w:t>only when the</w:t>
      </w:r>
      <w:r>
        <w:rPr>
          <w:rFonts w:ascii="Times New Roman" w:hAnsi="Times New Roman" w:cs="Times New Roman"/>
          <w:sz w:val="24"/>
          <w:szCs w:val="24"/>
        </w:rPr>
        <w:t xml:space="preserve"> user </w:t>
      </w:r>
      <w:r w:rsidR="00CD7A5A">
        <w:rPr>
          <w:rFonts w:ascii="Times New Roman" w:hAnsi="Times New Roman" w:cs="Times New Roman"/>
          <w:sz w:val="24"/>
          <w:szCs w:val="24"/>
        </w:rPr>
        <w:t xml:space="preserve">does not have </w:t>
      </w:r>
      <w:r>
        <w:rPr>
          <w:rFonts w:ascii="Times New Roman" w:hAnsi="Times New Roman" w:cs="Times New Roman"/>
          <w:sz w:val="24"/>
          <w:szCs w:val="24"/>
        </w:rPr>
        <w:t xml:space="preserve">a saved preferred view.  If the user does have a preferred view, the saved values from it are used </w:t>
      </w:r>
      <w:r w:rsidR="00CD7A5A">
        <w:rPr>
          <w:rFonts w:ascii="Times New Roman" w:hAnsi="Times New Roman" w:cs="Times New Roman"/>
          <w:sz w:val="24"/>
          <w:szCs w:val="24"/>
        </w:rPr>
        <w:t>and the display will be built honoring the preferred view</w:t>
      </w:r>
      <w:r w:rsidRPr="008D7D05">
        <w:rPr>
          <w:rFonts w:ascii="Times New Roman" w:hAnsi="Times New Roman" w:cs="Times New Roman"/>
          <w:sz w:val="24"/>
          <w:szCs w:val="24"/>
        </w:rPr>
        <w:t xml:space="preserve">.  </w:t>
      </w:r>
      <w:r w:rsidR="00CD7A5A">
        <w:rPr>
          <w:rFonts w:ascii="Times New Roman" w:hAnsi="Times New Roman" w:cs="Times New Roman"/>
          <w:sz w:val="24"/>
          <w:szCs w:val="24"/>
        </w:rPr>
        <w:t>By a</w:t>
      </w:r>
      <w:r>
        <w:rPr>
          <w:rFonts w:ascii="Times New Roman" w:hAnsi="Times New Roman" w:cs="Times New Roman"/>
          <w:sz w:val="24"/>
          <w:szCs w:val="24"/>
        </w:rPr>
        <w:t xml:space="preserve">dding an additional prompt of ‘Used Preferred View’ </w:t>
      </w:r>
      <w:r w:rsidR="00CD7A5A">
        <w:rPr>
          <w:rFonts w:ascii="Times New Roman" w:hAnsi="Times New Roman" w:cs="Times New Roman"/>
          <w:sz w:val="24"/>
          <w:szCs w:val="24"/>
        </w:rPr>
        <w:t xml:space="preserve">it </w:t>
      </w:r>
      <w:r>
        <w:rPr>
          <w:rFonts w:ascii="Times New Roman" w:hAnsi="Times New Roman" w:cs="Times New Roman"/>
          <w:sz w:val="24"/>
          <w:szCs w:val="24"/>
        </w:rPr>
        <w:t>would allow a user to skip</w:t>
      </w:r>
      <w:r w:rsidR="00CD7A5A">
        <w:rPr>
          <w:rFonts w:ascii="Times New Roman" w:hAnsi="Times New Roman" w:cs="Times New Roman"/>
          <w:sz w:val="24"/>
          <w:szCs w:val="24"/>
        </w:rPr>
        <w:t xml:space="preserve"> using the preferred view and be allowed to re</w:t>
      </w:r>
      <w:r w:rsidR="00F2237D">
        <w:rPr>
          <w:rFonts w:ascii="Times New Roman" w:hAnsi="Times New Roman" w:cs="Times New Roman"/>
          <w:sz w:val="24"/>
          <w:szCs w:val="24"/>
        </w:rPr>
        <w:t>-</w:t>
      </w:r>
      <w:r w:rsidR="00CD7A5A">
        <w:rPr>
          <w:rFonts w:ascii="Times New Roman" w:hAnsi="Times New Roman" w:cs="Times New Roman"/>
          <w:sz w:val="24"/>
          <w:szCs w:val="24"/>
        </w:rPr>
        <w:t xml:space="preserve">answer </w:t>
      </w:r>
      <w:r>
        <w:rPr>
          <w:rFonts w:ascii="Times New Roman" w:hAnsi="Times New Roman" w:cs="Times New Roman"/>
          <w:sz w:val="24"/>
          <w:szCs w:val="24"/>
        </w:rPr>
        <w:t>all of the sort/filter prompts</w:t>
      </w:r>
      <w:r w:rsidRPr="0096457B">
        <w:rPr>
          <w:rFonts w:ascii="Times New Roman" w:hAnsi="Times New Roman" w:cs="Times New Roman"/>
          <w:sz w:val="24"/>
          <w:szCs w:val="24"/>
        </w:rPr>
        <w:t>.</w:t>
      </w:r>
    </w:p>
    <w:p w14:paraId="76ABAE03" w14:textId="77777777" w:rsidR="007D193A" w:rsidRPr="008D7D05" w:rsidRDefault="007D193A" w:rsidP="007D193A">
      <w:pPr>
        <w:spacing w:before="200" w:line="240" w:lineRule="auto"/>
        <w:rPr>
          <w:rFonts w:ascii="Times New Roman" w:hAnsi="Times New Roman" w:cs="Times New Roman"/>
          <w:sz w:val="24"/>
          <w:szCs w:val="24"/>
          <w:u w:val="single"/>
        </w:rPr>
      </w:pPr>
      <w:r w:rsidRPr="008D7D05">
        <w:rPr>
          <w:rFonts w:ascii="Times New Roman" w:hAnsi="Times New Roman" w:cs="Times New Roman"/>
          <w:sz w:val="24"/>
          <w:szCs w:val="24"/>
          <w:u w:val="single"/>
        </w:rPr>
        <w:t>User Sequence</w:t>
      </w:r>
    </w:p>
    <w:p w14:paraId="333F90A4" w14:textId="26D23516" w:rsidR="007D193A" w:rsidRPr="008D7D05" w:rsidRDefault="007D193A" w:rsidP="007D193A">
      <w:pPr>
        <w:pStyle w:val="ListParagraph"/>
        <w:numPr>
          <w:ilvl w:val="0"/>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A user would launch a</w:t>
      </w:r>
      <w:r>
        <w:rPr>
          <w:rFonts w:ascii="Times New Roman" w:hAnsi="Times New Roman" w:cs="Times New Roman"/>
          <w:sz w:val="24"/>
          <w:szCs w:val="24"/>
        </w:rPr>
        <w:t>n ERA</w:t>
      </w:r>
      <w:r w:rsidRPr="008D7D05">
        <w:rPr>
          <w:rFonts w:ascii="Times New Roman" w:hAnsi="Times New Roman" w:cs="Times New Roman"/>
          <w:sz w:val="24"/>
          <w:szCs w:val="24"/>
        </w:rPr>
        <w:t xml:space="preserve"> </w:t>
      </w:r>
      <w:r>
        <w:rPr>
          <w:rFonts w:ascii="Times New Roman" w:hAnsi="Times New Roman" w:cs="Times New Roman"/>
          <w:sz w:val="24"/>
          <w:szCs w:val="24"/>
        </w:rPr>
        <w:t>W</w:t>
      </w:r>
      <w:r w:rsidRPr="00AB3973">
        <w:rPr>
          <w:rFonts w:ascii="Times New Roman" w:hAnsi="Times New Roman" w:cs="Times New Roman"/>
          <w:sz w:val="24"/>
          <w:szCs w:val="24"/>
        </w:rPr>
        <w:t xml:space="preserve">orklist, scratchpad </w:t>
      </w:r>
      <w:r w:rsidR="00F2237D">
        <w:rPr>
          <w:rFonts w:ascii="Times New Roman" w:hAnsi="Times New Roman" w:cs="Times New Roman"/>
          <w:sz w:val="24"/>
          <w:szCs w:val="24"/>
        </w:rPr>
        <w:t xml:space="preserve">(from within the ERA Worklist) </w:t>
      </w:r>
      <w:r w:rsidRPr="00AB3973">
        <w:rPr>
          <w:rFonts w:ascii="Times New Roman" w:hAnsi="Times New Roman" w:cs="Times New Roman"/>
          <w:sz w:val="24"/>
          <w:szCs w:val="24"/>
        </w:rPr>
        <w:t xml:space="preserve">or </w:t>
      </w:r>
      <w:r w:rsidR="00F2237D">
        <w:rPr>
          <w:rFonts w:ascii="Times New Roman" w:hAnsi="Times New Roman" w:cs="Times New Roman"/>
          <w:sz w:val="24"/>
          <w:szCs w:val="24"/>
        </w:rPr>
        <w:t xml:space="preserve">the </w:t>
      </w:r>
      <w:r w:rsidRPr="00AB3973">
        <w:rPr>
          <w:rFonts w:ascii="Times New Roman" w:hAnsi="Times New Roman" w:cs="Times New Roman"/>
          <w:sz w:val="24"/>
          <w:szCs w:val="24"/>
        </w:rPr>
        <w:t>APAR</w:t>
      </w:r>
      <w:r>
        <w:rPr>
          <w:rFonts w:ascii="Times New Roman" w:hAnsi="Times New Roman" w:cs="Times New Roman"/>
          <w:sz w:val="24"/>
          <w:szCs w:val="24"/>
        </w:rPr>
        <w:t xml:space="preserve"> menu option.</w:t>
      </w:r>
    </w:p>
    <w:p w14:paraId="289CBE9E" w14:textId="77777777" w:rsidR="007D193A" w:rsidRPr="008D7D05" w:rsidRDefault="007D193A" w:rsidP="007D193A">
      <w:pPr>
        <w:pStyle w:val="ListParagraph"/>
        <w:numPr>
          <w:ilvl w:val="1"/>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If the user has previously set up a preferred view, then the system would ask, “</w:t>
      </w:r>
      <w:r>
        <w:rPr>
          <w:rFonts w:ascii="Times New Roman" w:hAnsi="Times New Roman" w:cs="Times New Roman"/>
          <w:sz w:val="24"/>
          <w:szCs w:val="24"/>
        </w:rPr>
        <w:t>Use</w:t>
      </w:r>
      <w:r w:rsidRPr="008D7D05">
        <w:rPr>
          <w:rFonts w:ascii="Times New Roman" w:hAnsi="Times New Roman" w:cs="Times New Roman"/>
          <w:sz w:val="24"/>
          <w:szCs w:val="24"/>
        </w:rPr>
        <w:t xml:space="preserve"> preferred view?” Y or N, Default N</w:t>
      </w:r>
    </w:p>
    <w:p w14:paraId="2049817A" w14:textId="0F388DA1" w:rsidR="007D193A" w:rsidRPr="008D7D05" w:rsidRDefault="007D193A" w:rsidP="007D193A">
      <w:pPr>
        <w:pStyle w:val="ListParagraph"/>
        <w:numPr>
          <w:ilvl w:val="2"/>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 xml:space="preserve">If the user selects Y then the </w:t>
      </w:r>
      <w:r>
        <w:rPr>
          <w:rFonts w:ascii="Times New Roman" w:hAnsi="Times New Roman" w:cs="Times New Roman"/>
          <w:sz w:val="24"/>
          <w:szCs w:val="24"/>
        </w:rPr>
        <w:t xml:space="preserve">sort/filter values stored in the </w:t>
      </w:r>
      <w:r w:rsidRPr="008D7D05">
        <w:rPr>
          <w:rFonts w:ascii="Times New Roman" w:hAnsi="Times New Roman" w:cs="Times New Roman"/>
          <w:sz w:val="24"/>
          <w:szCs w:val="24"/>
        </w:rPr>
        <w:t xml:space="preserve">preferred view will </w:t>
      </w:r>
      <w:r>
        <w:rPr>
          <w:rFonts w:ascii="Times New Roman" w:hAnsi="Times New Roman" w:cs="Times New Roman"/>
          <w:sz w:val="24"/>
          <w:szCs w:val="24"/>
        </w:rPr>
        <w:t xml:space="preserve">be used, the prompts would be skipped and the option would </w:t>
      </w:r>
      <w:r w:rsidRPr="008D7D05">
        <w:rPr>
          <w:rFonts w:ascii="Times New Roman" w:hAnsi="Times New Roman" w:cs="Times New Roman"/>
          <w:sz w:val="24"/>
          <w:szCs w:val="24"/>
        </w:rPr>
        <w:t>launch</w:t>
      </w:r>
      <w:r>
        <w:rPr>
          <w:rFonts w:ascii="Times New Roman" w:hAnsi="Times New Roman" w:cs="Times New Roman"/>
          <w:sz w:val="24"/>
          <w:szCs w:val="24"/>
        </w:rPr>
        <w:t>.</w:t>
      </w:r>
    </w:p>
    <w:p w14:paraId="3EF8E323" w14:textId="079E01CE" w:rsidR="007D193A" w:rsidRDefault="007D193A" w:rsidP="007D193A">
      <w:pPr>
        <w:pStyle w:val="ListParagraph"/>
        <w:numPr>
          <w:ilvl w:val="2"/>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 xml:space="preserve">If the user selects N </w:t>
      </w:r>
      <w:r>
        <w:rPr>
          <w:rFonts w:ascii="Times New Roman" w:hAnsi="Times New Roman" w:cs="Times New Roman"/>
          <w:sz w:val="24"/>
          <w:szCs w:val="24"/>
        </w:rPr>
        <w:t xml:space="preserve">then the all of the sort/filter prompts will be displayed to allow the user to select sort/filter criteria. After the prompts are displayed they will asked if they wish to save the selected values as their new preferred </w:t>
      </w:r>
      <w:r w:rsidR="00F2237D">
        <w:rPr>
          <w:rFonts w:ascii="Times New Roman" w:hAnsi="Times New Roman" w:cs="Times New Roman"/>
          <w:sz w:val="24"/>
          <w:szCs w:val="24"/>
        </w:rPr>
        <w:t xml:space="preserve">view </w:t>
      </w:r>
      <w:r>
        <w:rPr>
          <w:rFonts w:ascii="Times New Roman" w:hAnsi="Times New Roman" w:cs="Times New Roman"/>
          <w:sz w:val="24"/>
          <w:szCs w:val="24"/>
        </w:rPr>
        <w:t>which would overwrite the</w:t>
      </w:r>
      <w:r w:rsidR="00F2237D">
        <w:rPr>
          <w:rFonts w:ascii="Times New Roman" w:hAnsi="Times New Roman" w:cs="Times New Roman"/>
          <w:sz w:val="24"/>
          <w:szCs w:val="24"/>
        </w:rPr>
        <w:t xml:space="preserve"> user’s current </w:t>
      </w:r>
      <w:r>
        <w:rPr>
          <w:rFonts w:ascii="Times New Roman" w:hAnsi="Times New Roman" w:cs="Times New Roman"/>
          <w:sz w:val="24"/>
          <w:szCs w:val="24"/>
        </w:rPr>
        <w:t>preferred view for the menu option if one currently exists.</w:t>
      </w:r>
    </w:p>
    <w:p w14:paraId="6D2E89EF" w14:textId="77777777" w:rsidR="007D193A" w:rsidRPr="008D7D05" w:rsidRDefault="007D193A" w:rsidP="007D193A">
      <w:pPr>
        <w:pStyle w:val="ListParagraph"/>
        <w:numPr>
          <w:ilvl w:val="0"/>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lastRenderedPageBreak/>
        <w:t xml:space="preserve">A user would </w:t>
      </w:r>
      <w:r>
        <w:rPr>
          <w:rFonts w:ascii="Times New Roman" w:hAnsi="Times New Roman" w:cs="Times New Roman"/>
          <w:sz w:val="24"/>
          <w:szCs w:val="24"/>
        </w:rPr>
        <w:t xml:space="preserve">select the Change View action within the ERA Worklist, Scratchpad </w:t>
      </w:r>
      <w:r w:rsidRPr="00AB3973">
        <w:rPr>
          <w:rFonts w:ascii="Times New Roman" w:hAnsi="Times New Roman" w:cs="Times New Roman"/>
          <w:sz w:val="24"/>
          <w:szCs w:val="24"/>
        </w:rPr>
        <w:t>or APAR</w:t>
      </w:r>
      <w:r>
        <w:rPr>
          <w:rFonts w:ascii="Times New Roman" w:hAnsi="Times New Roman" w:cs="Times New Roman"/>
          <w:sz w:val="24"/>
          <w:szCs w:val="24"/>
        </w:rPr>
        <w:t>.</w:t>
      </w:r>
    </w:p>
    <w:p w14:paraId="2D6E75F5" w14:textId="491BD540" w:rsidR="007D193A" w:rsidRPr="008D7D05" w:rsidRDefault="007D193A" w:rsidP="007D193A">
      <w:pPr>
        <w:pStyle w:val="ListParagraph"/>
        <w:numPr>
          <w:ilvl w:val="1"/>
          <w:numId w:val="41"/>
        </w:numPr>
        <w:spacing w:before="200" w:line="240" w:lineRule="auto"/>
        <w:rPr>
          <w:rFonts w:ascii="Times New Roman" w:hAnsi="Times New Roman" w:cs="Times New Roman"/>
          <w:sz w:val="24"/>
          <w:szCs w:val="24"/>
        </w:rPr>
      </w:pPr>
      <w:r>
        <w:rPr>
          <w:rFonts w:ascii="Times New Roman" w:hAnsi="Times New Roman" w:cs="Times New Roman"/>
          <w:sz w:val="24"/>
          <w:szCs w:val="24"/>
        </w:rPr>
        <w:t>If sort/filter criteria currently being used is NOT the values from their preferred view, the user will be prompted if they want to use their preferred view</w:t>
      </w:r>
      <w:r w:rsidR="00F2237D">
        <w:rPr>
          <w:rFonts w:ascii="Times New Roman" w:hAnsi="Times New Roman" w:cs="Times New Roman"/>
          <w:sz w:val="24"/>
          <w:szCs w:val="24"/>
        </w:rPr>
        <w:t xml:space="preserve"> (only if a preferred view for that user exists)</w:t>
      </w:r>
      <w:r>
        <w:rPr>
          <w:rFonts w:ascii="Times New Roman" w:hAnsi="Times New Roman" w:cs="Times New Roman"/>
          <w:sz w:val="24"/>
          <w:szCs w:val="24"/>
        </w:rPr>
        <w:t>.  If the sort/filter criteria IS the values from their preferred view</w:t>
      </w:r>
      <w:r w:rsidR="00F2237D">
        <w:rPr>
          <w:rFonts w:ascii="Times New Roman" w:hAnsi="Times New Roman" w:cs="Times New Roman"/>
          <w:sz w:val="24"/>
          <w:szCs w:val="24"/>
        </w:rPr>
        <w:t xml:space="preserve"> or the user does not have a preferred view</w:t>
      </w:r>
      <w:r>
        <w:rPr>
          <w:rFonts w:ascii="Times New Roman" w:hAnsi="Times New Roman" w:cs="Times New Roman"/>
          <w:sz w:val="24"/>
          <w:szCs w:val="24"/>
        </w:rPr>
        <w:t xml:space="preserve">, the ‘Use preferred view?” prompt will not be displayed and the user will be prompted to enter new sort/selection values.  </w:t>
      </w:r>
    </w:p>
    <w:p w14:paraId="01B013A5" w14:textId="77777777" w:rsidR="007D193A" w:rsidRPr="008D7D05" w:rsidRDefault="007D193A" w:rsidP="007D193A">
      <w:pPr>
        <w:pStyle w:val="ListParagraph"/>
        <w:numPr>
          <w:ilvl w:val="2"/>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 xml:space="preserve">If the user selects Y </w:t>
      </w:r>
      <w:r>
        <w:rPr>
          <w:rFonts w:ascii="Times New Roman" w:hAnsi="Times New Roman" w:cs="Times New Roman"/>
          <w:sz w:val="24"/>
          <w:szCs w:val="24"/>
        </w:rPr>
        <w:t>to the preferred view prompt the screen will repaint based on the values of the preferred view.</w:t>
      </w:r>
    </w:p>
    <w:p w14:paraId="5AEE5A09" w14:textId="53B7E4AC" w:rsidR="007D193A" w:rsidRDefault="007D193A" w:rsidP="007D193A">
      <w:pPr>
        <w:pStyle w:val="ListParagraph"/>
        <w:numPr>
          <w:ilvl w:val="2"/>
          <w:numId w:val="41"/>
        </w:numPr>
        <w:spacing w:before="200" w:line="240" w:lineRule="auto"/>
        <w:rPr>
          <w:rFonts w:ascii="Times New Roman" w:hAnsi="Times New Roman" w:cs="Times New Roman"/>
          <w:sz w:val="24"/>
          <w:szCs w:val="24"/>
        </w:rPr>
      </w:pPr>
      <w:r w:rsidRPr="008D7D05">
        <w:rPr>
          <w:rFonts w:ascii="Times New Roman" w:hAnsi="Times New Roman" w:cs="Times New Roman"/>
          <w:sz w:val="24"/>
          <w:szCs w:val="24"/>
        </w:rPr>
        <w:t xml:space="preserve">If the user selects N </w:t>
      </w:r>
      <w:r>
        <w:rPr>
          <w:rFonts w:ascii="Times New Roman" w:hAnsi="Times New Roman" w:cs="Times New Roman"/>
          <w:sz w:val="24"/>
          <w:szCs w:val="24"/>
        </w:rPr>
        <w:t>then the user will be prompted to enter new sort/filter values.</w:t>
      </w:r>
    </w:p>
    <w:p w14:paraId="48FE1910" w14:textId="77777777" w:rsidR="00FF04EF" w:rsidRDefault="00FF04EF" w:rsidP="00FF04EF">
      <w:pPr>
        <w:spacing w:before="200" w:line="240" w:lineRule="auto"/>
        <w:rPr>
          <w:rFonts w:ascii="Times New Roman" w:hAnsi="Times New Roman" w:cs="Times New Roman"/>
          <w:sz w:val="24"/>
          <w:szCs w:val="24"/>
        </w:rPr>
      </w:pPr>
    </w:p>
    <w:p w14:paraId="2D7463DD" w14:textId="6C227E5A" w:rsidR="00FF04EF" w:rsidRPr="00CD399A" w:rsidRDefault="00FF04EF" w:rsidP="00FF04EF">
      <w:pPr>
        <w:rPr>
          <w:b/>
          <w:u w:val="single"/>
        </w:rPr>
      </w:pPr>
      <w:r w:rsidRPr="00CD399A">
        <w:rPr>
          <w:b/>
          <w:u w:val="single"/>
        </w:rPr>
        <w:t>ERA Worklist</w:t>
      </w:r>
      <w:r w:rsidR="000071E7">
        <w:rPr>
          <w:b/>
          <w:u w:val="single"/>
        </w:rPr>
        <w:t xml:space="preserve"> </w:t>
      </w:r>
    </w:p>
    <w:p w14:paraId="6527D426" w14:textId="77777777" w:rsidR="00FF04EF" w:rsidRDefault="00FF04EF" w:rsidP="00FF04EF"/>
    <w:p w14:paraId="44029EDB" w14:textId="77777777" w:rsidR="00FF04EF" w:rsidRPr="00ED78A9" w:rsidRDefault="00FF04EF" w:rsidP="00FF04EF">
      <w:pPr>
        <w:pStyle w:val="VistAscreenshot"/>
      </w:pPr>
      <w:r w:rsidRPr="00ED78A9">
        <w:t>EDI Lockbox</w:t>
      </w:r>
    </w:p>
    <w:p w14:paraId="3395045C" w14:textId="77777777" w:rsidR="00FF04EF" w:rsidRPr="00ED78A9" w:rsidRDefault="00FF04EF" w:rsidP="00FF04EF">
      <w:pPr>
        <w:pStyle w:val="VistAscreenshot"/>
      </w:pPr>
    </w:p>
    <w:p w14:paraId="76D51E3A" w14:textId="77777777" w:rsidR="00FF04EF" w:rsidRPr="00ED78A9" w:rsidRDefault="00FF04EF" w:rsidP="00FF04EF">
      <w:pPr>
        <w:pStyle w:val="VistAscreenshot"/>
      </w:pPr>
      <w:r w:rsidRPr="00ED78A9">
        <w:t xml:space="preserve">   EXC    EDI Lockbox 3rd Party Exceptions</w:t>
      </w:r>
    </w:p>
    <w:p w14:paraId="68F58AFB" w14:textId="77777777" w:rsidR="00FF04EF" w:rsidRPr="00E100AA" w:rsidRDefault="00FF04EF" w:rsidP="00FF04EF">
      <w:pPr>
        <w:pStyle w:val="VistAscreenshot"/>
        <w:rPr>
          <w:b/>
        </w:rPr>
      </w:pPr>
      <w:r w:rsidRPr="00ED78A9">
        <w:t xml:space="preserve">   </w:t>
      </w:r>
      <w:r w:rsidRPr="00E100AA">
        <w:rPr>
          <w:b/>
        </w:rPr>
        <w:t>WL     ERA Worklist</w:t>
      </w:r>
    </w:p>
    <w:p w14:paraId="2EE1BF63" w14:textId="77777777" w:rsidR="00FF04EF" w:rsidRPr="008B4832" w:rsidRDefault="00FF04EF" w:rsidP="00FF04EF">
      <w:pPr>
        <w:pStyle w:val="VistAscreenshot"/>
      </w:pPr>
      <w:r w:rsidRPr="008B4832">
        <w:t xml:space="preserve">   APAR   Auto-Post Awaiting Resolution</w:t>
      </w:r>
    </w:p>
    <w:p w14:paraId="25780AA3" w14:textId="77777777" w:rsidR="00FF04EF" w:rsidRPr="00ED78A9" w:rsidRDefault="00FF04EF" w:rsidP="00FF04EF">
      <w:pPr>
        <w:pStyle w:val="VistAscreenshot"/>
      </w:pPr>
      <w:r w:rsidRPr="00ED78A9">
        <w:t xml:space="preserve">   MA     Automatic Match EFTs to ERAs</w:t>
      </w:r>
    </w:p>
    <w:p w14:paraId="093CE89C" w14:textId="77777777" w:rsidR="00FF04EF" w:rsidRPr="00ED78A9" w:rsidRDefault="00FF04EF" w:rsidP="00FF04EF">
      <w:pPr>
        <w:pStyle w:val="VistAscreenshot"/>
      </w:pPr>
      <w:r w:rsidRPr="00ED78A9">
        <w:t xml:space="preserve">   MCR    EEOB Move/Copy/Remove</w:t>
      </w:r>
    </w:p>
    <w:p w14:paraId="00B4508A" w14:textId="77777777" w:rsidR="00FF04EF" w:rsidRPr="00ED78A9" w:rsidRDefault="00FF04EF" w:rsidP="00FF04EF">
      <w:pPr>
        <w:pStyle w:val="VistAscreenshot"/>
      </w:pPr>
      <w:r w:rsidRPr="00ED78A9">
        <w:t xml:space="preserve">   MM     Manual Match EFT-ERA</w:t>
      </w:r>
    </w:p>
    <w:p w14:paraId="20826386" w14:textId="77777777" w:rsidR="00FF04EF" w:rsidRPr="00ED78A9" w:rsidRDefault="00FF04EF" w:rsidP="00FF04EF">
      <w:pPr>
        <w:pStyle w:val="VistAscreenshot"/>
      </w:pPr>
      <w:r w:rsidRPr="00ED78A9">
        <w:t xml:space="preserve">   MO     Move ERA Total </w:t>
      </w:r>
      <w:proofErr w:type="gramStart"/>
      <w:r w:rsidRPr="00ED78A9">
        <w:t>To</w:t>
      </w:r>
      <w:proofErr w:type="gramEnd"/>
      <w:r w:rsidRPr="00ED78A9">
        <w:t xml:space="preserve"> Suspense</w:t>
      </w:r>
    </w:p>
    <w:p w14:paraId="4530D7A8" w14:textId="77777777" w:rsidR="00FF04EF" w:rsidRPr="00ED78A9" w:rsidRDefault="00FF04EF" w:rsidP="00FF04EF">
      <w:pPr>
        <w:pStyle w:val="VistAscreenshot"/>
      </w:pPr>
      <w:r w:rsidRPr="00ED78A9">
        <w:t xml:space="preserve">   OEFT   Unposted EFT Override</w:t>
      </w:r>
    </w:p>
    <w:p w14:paraId="7DCE3469" w14:textId="77777777" w:rsidR="00FF04EF" w:rsidRPr="00ED78A9" w:rsidRDefault="00FF04EF" w:rsidP="00FF04EF">
      <w:pPr>
        <w:pStyle w:val="VistAscreenshot"/>
      </w:pPr>
      <w:r w:rsidRPr="00ED78A9">
        <w:t xml:space="preserve">   REFT   Remove Duplicate EFT Deposits</w:t>
      </w:r>
    </w:p>
    <w:p w14:paraId="6ABDA9B6" w14:textId="77777777" w:rsidR="00FF04EF" w:rsidRPr="00ED78A9" w:rsidRDefault="00FF04EF" w:rsidP="00FF04EF">
      <w:pPr>
        <w:pStyle w:val="VistAscreenshot"/>
      </w:pPr>
      <w:r w:rsidRPr="00ED78A9">
        <w:t xml:space="preserve">   REM    Remove ERA from Active Worklist</w:t>
      </w:r>
    </w:p>
    <w:p w14:paraId="092497D8" w14:textId="77777777" w:rsidR="00FF04EF" w:rsidRPr="00ED78A9" w:rsidRDefault="00FF04EF" w:rsidP="00FF04EF">
      <w:pPr>
        <w:pStyle w:val="VistAscreenshot"/>
      </w:pPr>
      <w:r w:rsidRPr="00ED78A9">
        <w:t xml:space="preserve">   REP    EDI Lockbox Reports </w:t>
      </w:r>
      <w:proofErr w:type="gramStart"/>
      <w:r w:rsidRPr="00ED78A9">
        <w:t>Menu ...</w:t>
      </w:r>
      <w:proofErr w:type="gramEnd"/>
    </w:p>
    <w:p w14:paraId="5BE1DC16" w14:textId="77777777" w:rsidR="00FF04EF" w:rsidRPr="00ED78A9" w:rsidRDefault="00FF04EF" w:rsidP="00FF04EF">
      <w:pPr>
        <w:pStyle w:val="VistAscreenshot"/>
      </w:pPr>
      <w:r w:rsidRPr="00ED78A9">
        <w:t xml:space="preserve">   UN     </w:t>
      </w:r>
      <w:proofErr w:type="spellStart"/>
      <w:r w:rsidRPr="00ED78A9">
        <w:t>Unmatch</w:t>
      </w:r>
      <w:proofErr w:type="spellEnd"/>
      <w:r w:rsidRPr="00ED78A9">
        <w:t xml:space="preserve"> </w:t>
      </w:r>
      <w:proofErr w:type="gramStart"/>
      <w:r w:rsidRPr="00ED78A9">
        <w:t>An</w:t>
      </w:r>
      <w:proofErr w:type="gramEnd"/>
      <w:r w:rsidRPr="00ED78A9">
        <w:t xml:space="preserve"> ERA</w:t>
      </w:r>
    </w:p>
    <w:p w14:paraId="02C50EB0" w14:textId="77777777" w:rsidR="00FF04EF" w:rsidRPr="00ED78A9" w:rsidRDefault="00FF04EF" w:rsidP="00FF04EF">
      <w:pPr>
        <w:pStyle w:val="VistAscreenshot"/>
      </w:pPr>
      <w:r w:rsidRPr="00ED78A9">
        <w:t xml:space="preserve">   UP     Update ERA Posted Using Paper EOB</w:t>
      </w:r>
    </w:p>
    <w:p w14:paraId="5CD12F7B" w14:textId="77777777" w:rsidR="00FF04EF" w:rsidRPr="00ED78A9" w:rsidRDefault="00FF04EF" w:rsidP="00FF04EF">
      <w:pPr>
        <w:pStyle w:val="VistAscreenshot"/>
      </w:pPr>
      <w:r w:rsidRPr="00ED78A9">
        <w:t xml:space="preserve">   ZB     Mark 0-Balance EFT Matched</w:t>
      </w:r>
    </w:p>
    <w:p w14:paraId="60176EB4" w14:textId="77777777" w:rsidR="00FF04EF" w:rsidRPr="00ED78A9" w:rsidRDefault="00FF04EF" w:rsidP="00FF04EF">
      <w:pPr>
        <w:pStyle w:val="VistAscreenshot"/>
      </w:pPr>
    </w:p>
    <w:p w14:paraId="7DFEEB3E" w14:textId="77777777" w:rsidR="00FF04EF" w:rsidRDefault="00FF04EF" w:rsidP="00FF04EF">
      <w:pPr>
        <w:pStyle w:val="VistAscreenshot"/>
      </w:pPr>
      <w:r w:rsidRPr="00ED78A9">
        <w:t>Select EDI Lockbox Option:</w:t>
      </w:r>
    </w:p>
    <w:p w14:paraId="0256296D" w14:textId="77777777" w:rsidR="000071E7" w:rsidRDefault="000071E7" w:rsidP="00FF04EF">
      <w:pPr>
        <w:rPr>
          <w:b/>
        </w:rPr>
      </w:pPr>
    </w:p>
    <w:p w14:paraId="3855E58F" w14:textId="29E0AC4D" w:rsidR="00FF04EF" w:rsidRDefault="00E15D48" w:rsidP="00FF04EF">
      <w:pPr>
        <w:rPr>
          <w:b/>
        </w:rPr>
      </w:pPr>
      <w:proofErr w:type="gramStart"/>
      <w:r>
        <w:rPr>
          <w:b/>
        </w:rPr>
        <w:t>New</w:t>
      </w:r>
      <w:r w:rsidR="00FF04EF" w:rsidRPr="00192604">
        <w:rPr>
          <w:b/>
        </w:rPr>
        <w:t xml:space="preserve"> behavior when </w:t>
      </w:r>
      <w:r w:rsidR="00FF04EF" w:rsidRPr="00C845B8">
        <w:rPr>
          <w:b/>
        </w:rPr>
        <w:t>selecting ERA WORKLIST</w:t>
      </w:r>
      <w:r w:rsidR="00FF04EF" w:rsidRPr="00192604">
        <w:rPr>
          <w:b/>
        </w:rPr>
        <w:t xml:space="preserve"> </w:t>
      </w:r>
      <w:r w:rsidR="00FF04EF" w:rsidRPr="00192604">
        <w:rPr>
          <w:rStyle w:val="FootnoteReference"/>
        </w:rPr>
        <w:footnoteReference w:id="1"/>
      </w:r>
      <w:r w:rsidR="00FF04EF" w:rsidRPr="00192604">
        <w:rPr>
          <w:b/>
        </w:rPr>
        <w:t xml:space="preserve"> option.</w:t>
      </w:r>
      <w:proofErr w:type="gramEnd"/>
    </w:p>
    <w:p w14:paraId="059B5D05" w14:textId="4CB86EC4" w:rsidR="000071E7" w:rsidRPr="00CD399A" w:rsidRDefault="000071E7" w:rsidP="000071E7">
      <w:r>
        <w:t xml:space="preserve">Before the ERA </w:t>
      </w:r>
      <w:r w:rsidR="006931A0">
        <w:t>W</w:t>
      </w:r>
      <w:r>
        <w:t xml:space="preserve">orklist is displayed, the user currently answers a number of sorting/filtering </w:t>
      </w:r>
      <w:r w:rsidR="00BA6587">
        <w:t>prompts</w:t>
      </w:r>
      <w:r>
        <w:t xml:space="preserve">. Every time the user answers all of these </w:t>
      </w:r>
      <w:r w:rsidR="00BA6587">
        <w:t>prompts</w:t>
      </w:r>
      <w:r>
        <w:t xml:space="preserve"> for the </w:t>
      </w:r>
      <w:r w:rsidR="007B2C14">
        <w:t>W</w:t>
      </w:r>
      <w:r>
        <w:t>orklist, they are prompted if they want to save those answers as their preferred view</w:t>
      </w:r>
      <w:r w:rsidR="006931A0">
        <w:t xml:space="preserve"> for the Worklist</w:t>
      </w:r>
      <w:r>
        <w:t>.</w:t>
      </w:r>
      <w:r w:rsidR="00452627">
        <w:t xml:space="preserve">  With this enhancement, the user will now be asked an additional prompt (‘</w:t>
      </w:r>
      <w:r w:rsidR="00B442AF">
        <w:t xml:space="preserve">Use </w:t>
      </w:r>
      <w:r w:rsidR="00452627">
        <w:t>preferred view’ with a default on NO, see highlighted below).  However, this prompt will only be shown if the user has a preferred view on file</w:t>
      </w:r>
      <w:r w:rsidR="006931A0">
        <w:t xml:space="preserve"> for </w:t>
      </w:r>
      <w:r w:rsidR="007B2C14">
        <w:t xml:space="preserve">the </w:t>
      </w:r>
      <w:r w:rsidR="006931A0">
        <w:t>Worklist</w:t>
      </w:r>
      <w:r w:rsidR="00452627">
        <w:t xml:space="preserve">.  If they do not have a preferred view defined, the ‘use preferred view’ prompt will not be shown and the user will be prompted to enter the sorting/filtering criteria (and optionally save it as their </w:t>
      </w:r>
      <w:r w:rsidR="007B2C14">
        <w:t xml:space="preserve">Worklist </w:t>
      </w:r>
      <w:r w:rsidR="00452627">
        <w:t xml:space="preserve">preferred view) as before.  If the user answers ‘NO’ to the new ‘Use preferred view’ prompt, they will be </w:t>
      </w:r>
      <w:r w:rsidR="00452627">
        <w:lastRenderedPageBreak/>
        <w:t xml:space="preserve">prompted to enter the sorting/filtering criteria (and optionally save it as their </w:t>
      </w:r>
      <w:r w:rsidR="007B2C14">
        <w:t xml:space="preserve">Worklist </w:t>
      </w:r>
      <w:r w:rsidR="00452627">
        <w:t xml:space="preserve">preferred view) as before.  </w:t>
      </w:r>
      <w:proofErr w:type="gramStart"/>
      <w:r w:rsidR="00452627">
        <w:t xml:space="preserve">However, if the user answers ‘YES’ to the ‘Use preferred view’ prompt, they will NOT be prompted to enter sorting/filtering criteria for the </w:t>
      </w:r>
      <w:r w:rsidR="00AA70AD">
        <w:t>W</w:t>
      </w:r>
      <w:r w:rsidR="00452627">
        <w:t>orklist.</w:t>
      </w:r>
      <w:proofErr w:type="gramEnd"/>
      <w:r w:rsidR="00452627">
        <w:t xml:space="preserve">  Instead, these values will be taken from their </w:t>
      </w:r>
      <w:r w:rsidR="00AA70AD">
        <w:t xml:space="preserve">Worklist </w:t>
      </w:r>
      <w:r w:rsidR="00452627">
        <w:t>preferred view.</w:t>
      </w:r>
    </w:p>
    <w:p w14:paraId="7E3C8F55" w14:textId="77777777" w:rsidR="00FF04EF" w:rsidRDefault="00FF04EF" w:rsidP="00FF04EF">
      <w:pPr>
        <w:pStyle w:val="VistAscreenshot"/>
      </w:pPr>
      <w:r>
        <w:t xml:space="preserve">Select EDI Lockbox Option: </w:t>
      </w:r>
      <w:proofErr w:type="gramStart"/>
      <w:r>
        <w:t>WL  ERA</w:t>
      </w:r>
      <w:proofErr w:type="gramEnd"/>
      <w:r>
        <w:t xml:space="preserve"> Worklist</w:t>
      </w:r>
    </w:p>
    <w:p w14:paraId="7453A2BE" w14:textId="77777777" w:rsidR="00FF04EF" w:rsidRDefault="00FF04EF" w:rsidP="00FF04EF">
      <w:pPr>
        <w:pStyle w:val="VistAscreenshot"/>
      </w:pPr>
    </w:p>
    <w:p w14:paraId="47973E65" w14:textId="77777777" w:rsidR="00FF04EF" w:rsidRDefault="00FF04EF" w:rsidP="00FF04EF">
      <w:pPr>
        <w:pStyle w:val="VistAscreenshot"/>
      </w:pPr>
      <w:r>
        <w:t>DO YOU WANT A (L</w:t>
      </w:r>
      <w:proofErr w:type="gramStart"/>
      <w:r>
        <w:t>)IST</w:t>
      </w:r>
      <w:proofErr w:type="gramEnd"/>
      <w:r>
        <w:t xml:space="preserve"> OF ERAs OR A (S)PECIFIC ONE?: LIST// </w:t>
      </w:r>
    </w:p>
    <w:p w14:paraId="10418DC6" w14:textId="77777777" w:rsidR="00FF04EF" w:rsidRDefault="00FF04EF" w:rsidP="00FF04EF">
      <w:pPr>
        <w:pStyle w:val="VistAscreenshot"/>
      </w:pPr>
    </w:p>
    <w:p w14:paraId="3DE899AE" w14:textId="77777777" w:rsidR="00FF04EF" w:rsidRDefault="00FF04EF" w:rsidP="00FF04EF">
      <w:pPr>
        <w:pStyle w:val="VistAscreenshot"/>
      </w:pPr>
      <w:r>
        <w:t>LIMIT THE SELECTION TO A DATE RANGE WHEN THE ERA WAS RECEIVED</w:t>
      </w:r>
      <w:proofErr w:type="gramStart"/>
      <w:r>
        <w:t>?:</w:t>
      </w:r>
      <w:proofErr w:type="gramEnd"/>
      <w:r>
        <w:t xml:space="preserve"> NO// </w:t>
      </w:r>
    </w:p>
    <w:p w14:paraId="1F5C7D42" w14:textId="77777777" w:rsidR="00FF04EF" w:rsidRDefault="00FF04EF" w:rsidP="00FF04EF">
      <w:pPr>
        <w:pStyle w:val="VistAscreenshot"/>
      </w:pPr>
    </w:p>
    <w:p w14:paraId="3A3E06AC" w14:textId="77777777" w:rsidR="00FF04EF" w:rsidRPr="00192604" w:rsidRDefault="00FF04EF" w:rsidP="00FF04EF">
      <w:pPr>
        <w:pStyle w:val="VistAscreenshot"/>
        <w:rPr>
          <w:b/>
          <w:color w:val="FF0000"/>
        </w:rPr>
      </w:pPr>
      <w:r w:rsidRPr="000071E7">
        <w:rPr>
          <w:b/>
          <w:color w:val="FF0000"/>
          <w:highlight w:val="yellow"/>
        </w:rPr>
        <w:t>Use preferred view? NO//</w:t>
      </w:r>
    </w:p>
    <w:p w14:paraId="3238E0E1" w14:textId="77777777" w:rsidR="00FF04EF" w:rsidRDefault="00FF04EF" w:rsidP="00FF04EF">
      <w:pPr>
        <w:pStyle w:val="VistAscreenshot"/>
      </w:pPr>
    </w:p>
    <w:p w14:paraId="4B17DEB2" w14:textId="77777777" w:rsidR="00FF04EF" w:rsidRDefault="00FF04EF" w:rsidP="00FF04EF">
      <w:pPr>
        <w:pStyle w:val="VistAscreenshot"/>
      </w:pPr>
      <w:r>
        <w:t>Select parameters for displaying the list of ERAs</w:t>
      </w:r>
    </w:p>
    <w:p w14:paraId="6DC72D06" w14:textId="77777777" w:rsidR="00FF04EF" w:rsidRDefault="00FF04EF" w:rsidP="00FF04EF">
      <w:pPr>
        <w:pStyle w:val="VistAscreenshot"/>
      </w:pPr>
    </w:p>
    <w:p w14:paraId="0D1741A2" w14:textId="77777777" w:rsidR="00FF04EF" w:rsidRDefault="00FF04EF" w:rsidP="00FF04EF">
      <w:pPr>
        <w:pStyle w:val="VistAscreenshot"/>
      </w:pPr>
      <w:r>
        <w:t>ERA POSTING STATUS: (U</w:t>
      </w:r>
      <w:proofErr w:type="gramStart"/>
      <w:r>
        <w:t>)NPOSTED</w:t>
      </w:r>
      <w:proofErr w:type="gramEnd"/>
      <w:r>
        <w:t>, (P)OSTED, OR (B)OTH: U// NPOSTED</w:t>
      </w:r>
    </w:p>
    <w:p w14:paraId="503DA078" w14:textId="77777777" w:rsidR="00FF04EF" w:rsidRDefault="00FF04EF" w:rsidP="00FF04EF">
      <w:pPr>
        <w:pStyle w:val="VistAscreenshot"/>
      </w:pPr>
    </w:p>
    <w:p w14:paraId="6741F368" w14:textId="77777777" w:rsidR="00FF04EF" w:rsidRDefault="00FF04EF" w:rsidP="00FF04EF">
      <w:pPr>
        <w:pStyle w:val="VistAscreenshot"/>
      </w:pPr>
      <w:r>
        <w:t>DISPLAY (A</w:t>
      </w:r>
      <w:proofErr w:type="gramStart"/>
      <w:r>
        <w:t>)UTO</w:t>
      </w:r>
      <w:proofErr w:type="gramEnd"/>
      <w:r>
        <w:t>-POSTING, (N)ON AUTO-POSTING, OR (B)OTH: B// OTH</w:t>
      </w:r>
    </w:p>
    <w:p w14:paraId="6823D87C" w14:textId="77777777" w:rsidR="00FF04EF" w:rsidRDefault="00FF04EF" w:rsidP="00FF04EF">
      <w:pPr>
        <w:pStyle w:val="VistAscreenshot"/>
      </w:pPr>
    </w:p>
    <w:p w14:paraId="423508FA" w14:textId="77777777" w:rsidR="00FF04EF" w:rsidRDefault="00FF04EF" w:rsidP="00FF04EF">
      <w:pPr>
        <w:pStyle w:val="VistAscreenshot"/>
      </w:pPr>
      <w:r>
        <w:t>ERA-EFT MATCH STATUS: (N</w:t>
      </w:r>
      <w:proofErr w:type="gramStart"/>
      <w:r>
        <w:t>)OT</w:t>
      </w:r>
      <w:proofErr w:type="gramEnd"/>
      <w:r>
        <w:t xml:space="preserve"> MATCHED, (M)ATCHED, OR (B)OTH: B// OTH</w:t>
      </w:r>
    </w:p>
    <w:p w14:paraId="07A6494C" w14:textId="77777777" w:rsidR="00FF04EF" w:rsidRDefault="00FF04EF" w:rsidP="00FF04EF">
      <w:pPr>
        <w:pStyle w:val="VistAscreenshot"/>
      </w:pPr>
    </w:p>
    <w:p w14:paraId="1156A05C" w14:textId="77777777" w:rsidR="00FF04EF" w:rsidRDefault="00FF04EF" w:rsidP="00FF04EF">
      <w:pPr>
        <w:pStyle w:val="VistAscreenshot"/>
      </w:pPr>
      <w:r>
        <w:t>(M)EDICAL, (P</w:t>
      </w:r>
      <w:proofErr w:type="gramStart"/>
      <w:r>
        <w:t>)HARMACY</w:t>
      </w:r>
      <w:proofErr w:type="gramEnd"/>
      <w:r>
        <w:t>, OR (B)OTH: B// OTH</w:t>
      </w:r>
    </w:p>
    <w:p w14:paraId="4352A24B" w14:textId="77777777" w:rsidR="00FF04EF" w:rsidRDefault="00FF04EF" w:rsidP="00FF04EF">
      <w:pPr>
        <w:pStyle w:val="VistAscreenshot"/>
      </w:pPr>
    </w:p>
    <w:p w14:paraId="5428EBEA" w14:textId="77777777" w:rsidR="00FF04EF" w:rsidRDefault="00FF04EF" w:rsidP="00FF04EF">
      <w:pPr>
        <w:pStyle w:val="VistAscreenshot"/>
      </w:pPr>
      <w:r>
        <w:t>(A)LL PAYERS, (R</w:t>
      </w:r>
      <w:proofErr w:type="gramStart"/>
      <w:r>
        <w:t>)ANGE</w:t>
      </w:r>
      <w:proofErr w:type="gramEnd"/>
      <w:r>
        <w:t xml:space="preserve"> OF PAYER NAMES: A// LL</w:t>
      </w:r>
    </w:p>
    <w:p w14:paraId="40EF5396" w14:textId="77777777" w:rsidR="00FF04EF" w:rsidRDefault="00FF04EF" w:rsidP="00FF04EF">
      <w:pPr>
        <w:pStyle w:val="VistAscreenshot"/>
      </w:pPr>
    </w:p>
    <w:p w14:paraId="38668AB1" w14:textId="77777777" w:rsidR="00FF04EF" w:rsidRDefault="00FF04EF" w:rsidP="00FF04EF">
      <w:pPr>
        <w:pStyle w:val="VistAscreenshot"/>
      </w:pPr>
      <w:r>
        <w:t>DO YOU WANT TO SAVE THIS AS YOUR PREFERRED VIEW (Y/N)? NO//</w:t>
      </w:r>
    </w:p>
    <w:p w14:paraId="4326EF33" w14:textId="77777777" w:rsidR="00FF04EF" w:rsidRDefault="00FF04EF" w:rsidP="00FF04EF">
      <w:pPr>
        <w:rPr>
          <w:b/>
        </w:rPr>
      </w:pPr>
    </w:p>
    <w:p w14:paraId="47B345D4" w14:textId="56F3CA4A" w:rsidR="00FF04EF" w:rsidRDefault="00FF04EF" w:rsidP="00FF04EF">
      <w:pPr>
        <w:rPr>
          <w:b/>
        </w:rPr>
      </w:pPr>
      <w:r w:rsidRPr="00E100AA">
        <w:rPr>
          <w:b/>
        </w:rPr>
        <w:t>The user is presented with the ERA Worklist</w:t>
      </w:r>
      <w:r w:rsidR="00A17A87">
        <w:rPr>
          <w:b/>
        </w:rPr>
        <w:t xml:space="preserve"> </w:t>
      </w:r>
    </w:p>
    <w:p w14:paraId="3F0A0147" w14:textId="04F7F81D" w:rsidR="00A17A87" w:rsidRPr="00E100AA" w:rsidRDefault="00A17A87" w:rsidP="00FF04EF">
      <w:pPr>
        <w:rPr>
          <w:b/>
        </w:rPr>
      </w:pPr>
      <w:r>
        <w:t>When the ERA Worklist is displayed, the header will contain all of the selected Sorting/filtering option values as before.  This is current functionality.</w:t>
      </w:r>
    </w:p>
    <w:p w14:paraId="438AA8BD" w14:textId="77777777" w:rsidR="00FF04EF" w:rsidRPr="00F10D9C" w:rsidRDefault="00FF04EF" w:rsidP="00FF04EF">
      <w:pPr>
        <w:pStyle w:val="VistAscreenshot"/>
        <w:rPr>
          <w:u w:val="single"/>
        </w:rPr>
      </w:pPr>
      <w:r w:rsidRPr="00F10D9C">
        <w:rPr>
          <w:b/>
          <w:bCs/>
          <w:u w:val="single"/>
        </w:rPr>
        <w:t>ERA List - Worklist</w:t>
      </w:r>
      <w:r w:rsidRPr="00F10D9C">
        <w:rPr>
          <w:u w:val="single"/>
        </w:rPr>
        <w:t xml:space="preserve">           Oct 05, 2016@11:38:29          Page:    1 of    1 </w:t>
      </w:r>
    </w:p>
    <w:p w14:paraId="39782284" w14:textId="77777777" w:rsidR="00FF04EF" w:rsidRPr="00A17A87" w:rsidRDefault="00FF04EF" w:rsidP="00FF04EF">
      <w:pPr>
        <w:pStyle w:val="VistAscreenshot"/>
      </w:pPr>
      <w:r w:rsidRPr="00A17A87">
        <w:t>SELECTED MATCH STATUS: BOTH              POST STATUS     : UNPOSTED</w:t>
      </w:r>
    </w:p>
    <w:p w14:paraId="50D10336" w14:textId="77777777" w:rsidR="00FF04EF" w:rsidRPr="00A17A87" w:rsidRDefault="00FF04EF" w:rsidP="00FF04EF">
      <w:pPr>
        <w:pStyle w:val="VistAscreenshot"/>
      </w:pPr>
      <w:r w:rsidRPr="00A17A87">
        <w:t xml:space="preserve">           DATE RANGE: NONE SELECTED     AUTO-POSTING    : BOTH</w:t>
      </w:r>
    </w:p>
    <w:p w14:paraId="7D74FF9C" w14:textId="77777777" w:rsidR="00FF04EF" w:rsidRDefault="00FF04EF" w:rsidP="00FF04EF">
      <w:pPr>
        <w:pStyle w:val="VistAscreenshot"/>
      </w:pPr>
      <w:r w:rsidRPr="00A17A87">
        <w:t xml:space="preserve">          ALL PAYERS                     PHARMACY/MEDICAL: BOTH</w:t>
      </w:r>
    </w:p>
    <w:p w14:paraId="0C7F1171" w14:textId="77777777" w:rsidR="00FF04EF" w:rsidRDefault="00FF04EF" w:rsidP="00FF04EF">
      <w:pPr>
        <w:pStyle w:val="VistAscreenshot"/>
      </w:pPr>
      <w:r>
        <w:t>#       ERA #            Trace#</w:t>
      </w:r>
    </w:p>
    <w:p w14:paraId="01CCC2A5" w14:textId="77777777" w:rsidR="00FF04EF" w:rsidRPr="00F10D9C" w:rsidRDefault="00FF04EF" w:rsidP="00FF04EF">
      <w:pPr>
        <w:pStyle w:val="VistAscreenshot"/>
        <w:rPr>
          <w:u w:val="single"/>
        </w:rPr>
      </w:pPr>
      <w:r w:rsidRPr="00F10D9C">
        <w:rPr>
          <w:u w:val="single"/>
        </w:rPr>
        <w:t xml:space="preserve">            PAYER NAME/MATCH STATUS         ERA PAID </w:t>
      </w:r>
      <w:proofErr w:type="gramStart"/>
      <w:r w:rsidRPr="00F10D9C">
        <w:rPr>
          <w:u w:val="single"/>
        </w:rPr>
        <w:t>DT  TOT</w:t>
      </w:r>
      <w:proofErr w:type="gramEnd"/>
      <w:r w:rsidRPr="00F10D9C">
        <w:rPr>
          <w:u w:val="single"/>
        </w:rPr>
        <w:t xml:space="preserve"> AMT PAID   DT REC'D</w:t>
      </w:r>
    </w:p>
    <w:p w14:paraId="2753D5F6" w14:textId="77777777" w:rsidR="00FF04EF" w:rsidRDefault="00FF04EF" w:rsidP="00FF04EF">
      <w:pPr>
        <w:pStyle w:val="VistAscreenshot"/>
      </w:pPr>
      <w:r>
        <w:t xml:space="preserve">1       1           12345                                                       </w:t>
      </w:r>
    </w:p>
    <w:p w14:paraId="564403AD" w14:textId="77777777" w:rsidR="00FF04EF" w:rsidRDefault="00FF04EF" w:rsidP="00FF04EF">
      <w:pPr>
        <w:pStyle w:val="VistAscreenshot"/>
      </w:pPr>
      <w:r>
        <w:t xml:space="preserve">                                        10/29/02            </w:t>
      </w:r>
      <w:proofErr w:type="gramStart"/>
      <w:r>
        <w:t>20.00       10/29/02</w:t>
      </w:r>
      <w:proofErr w:type="gramEnd"/>
    </w:p>
    <w:p w14:paraId="0A4DF55E" w14:textId="77777777" w:rsidR="00FF04EF" w:rsidRDefault="00FF04EF" w:rsidP="00FF04EF">
      <w:pPr>
        <w:pStyle w:val="VistAscreenshot"/>
      </w:pPr>
      <w:r>
        <w:t xml:space="preserve">            </w:t>
      </w:r>
      <w:proofErr w:type="gramStart"/>
      <w:r>
        <w:t>AN INSURANCE COMPANY NAME       APPROX</w:t>
      </w:r>
      <w:proofErr w:type="gramEnd"/>
      <w:r>
        <w:t xml:space="preserve"> # EEOBs: 1                   </w:t>
      </w:r>
    </w:p>
    <w:p w14:paraId="6BCAD1BD" w14:textId="77777777" w:rsidR="00FF04EF" w:rsidRDefault="00FF04EF" w:rsidP="00FF04EF">
      <w:pPr>
        <w:pStyle w:val="VistAscreenshot"/>
      </w:pPr>
      <w:r>
        <w:t xml:space="preserve">            MATCHED TO PAPER CHECK          EFT RECEIPT STATUS: NOT ENTERED     </w:t>
      </w:r>
    </w:p>
    <w:p w14:paraId="5EDD4182" w14:textId="77777777" w:rsidR="00FF04EF" w:rsidRDefault="00FF04EF" w:rsidP="00FF04EF">
      <w:pPr>
        <w:pStyle w:val="VistAscreenshot"/>
      </w:pPr>
      <w:r>
        <w:t xml:space="preserve">                                                                                </w:t>
      </w:r>
    </w:p>
    <w:p w14:paraId="6927102F" w14:textId="77777777" w:rsidR="00FF04EF" w:rsidRDefault="00FF04EF" w:rsidP="00FF04EF">
      <w:pPr>
        <w:pStyle w:val="VistAscreenshot"/>
      </w:pPr>
      <w:r>
        <w:t xml:space="preserve">2       90          ABCDE                                                       </w:t>
      </w:r>
    </w:p>
    <w:p w14:paraId="1AA4D3DC" w14:textId="77777777" w:rsidR="00FF04EF" w:rsidRDefault="00FF04EF" w:rsidP="00FF04EF">
      <w:pPr>
        <w:pStyle w:val="VistAscreenshot"/>
      </w:pPr>
      <w:r>
        <w:t xml:space="preserve">                                        10/26/04            </w:t>
      </w:r>
      <w:proofErr w:type="gramStart"/>
      <w:r>
        <w:t>10.00       10/26/04</w:t>
      </w:r>
      <w:proofErr w:type="gramEnd"/>
    </w:p>
    <w:p w14:paraId="40607145" w14:textId="77777777" w:rsidR="00FF04EF" w:rsidRDefault="00FF04EF" w:rsidP="00FF04EF">
      <w:pPr>
        <w:pStyle w:val="VistAscreenshot"/>
      </w:pPr>
      <w:r>
        <w:t xml:space="preserve">            NM                              APPROX # EEOBs: 1                   </w:t>
      </w:r>
    </w:p>
    <w:p w14:paraId="4EE62F72" w14:textId="77777777" w:rsidR="00FF04EF" w:rsidRDefault="00FF04EF" w:rsidP="00FF04EF">
      <w:pPr>
        <w:pStyle w:val="VistAscreenshot"/>
      </w:pPr>
      <w:r>
        <w:t xml:space="preserve">            MATCHED                         N/A                                 </w:t>
      </w:r>
    </w:p>
    <w:p w14:paraId="6FB6F7E9" w14:textId="77777777" w:rsidR="00FF04EF" w:rsidRDefault="00FF04EF" w:rsidP="00FF04EF">
      <w:pPr>
        <w:pStyle w:val="VistAscreenshot"/>
      </w:pPr>
      <w:r>
        <w:t xml:space="preserve">                                                                                </w:t>
      </w:r>
    </w:p>
    <w:p w14:paraId="59519B22" w14:textId="77777777" w:rsidR="00FF04EF" w:rsidRDefault="00FF04EF" w:rsidP="00FF04EF">
      <w:pPr>
        <w:pStyle w:val="VistAscreenshot"/>
      </w:pPr>
    </w:p>
    <w:p w14:paraId="2AB93A00" w14:textId="77777777" w:rsidR="00FF04EF" w:rsidRDefault="00FF04EF" w:rsidP="00FF04EF">
      <w:pPr>
        <w:pStyle w:val="VistAscreenshot"/>
      </w:pPr>
      <w:r>
        <w:t xml:space="preserve">          </w:t>
      </w:r>
      <w:r w:rsidRPr="00BB4BFC">
        <w:rPr>
          <w:highlight w:val="lightGray"/>
        </w:rPr>
        <w:t xml:space="preserve">|'-' No </w:t>
      </w:r>
      <w:r>
        <w:rPr>
          <w:highlight w:val="lightGray"/>
        </w:rPr>
        <w:t xml:space="preserve">scratch </w:t>
      </w:r>
      <w:proofErr w:type="spellStart"/>
      <w:r>
        <w:rPr>
          <w:highlight w:val="lightGray"/>
        </w:rPr>
        <w:t>pad</w:t>
      </w:r>
      <w:r w:rsidRPr="00BB4BFC">
        <w:rPr>
          <w:highlight w:val="lightGray"/>
        </w:rPr>
        <w:t>|'x</w:t>
      </w:r>
      <w:proofErr w:type="spellEnd"/>
      <w:r w:rsidRPr="00BB4BFC">
        <w:rPr>
          <w:highlight w:val="lightGray"/>
        </w:rPr>
        <w:t xml:space="preserve">' EXC |'A' </w:t>
      </w:r>
      <w:proofErr w:type="spellStart"/>
      <w:r w:rsidRPr="00BB4BFC">
        <w:rPr>
          <w:highlight w:val="lightGray"/>
        </w:rPr>
        <w:t>autopost</w:t>
      </w:r>
      <w:proofErr w:type="spellEnd"/>
      <w:r w:rsidRPr="00BB4BFC">
        <w:rPr>
          <w:highlight w:val="lightGray"/>
        </w:rPr>
        <w:t xml:space="preserve"> complete</w:t>
      </w:r>
      <w:r>
        <w:t xml:space="preserve">                     </w:t>
      </w:r>
    </w:p>
    <w:p w14:paraId="1EF2D2E4" w14:textId="77777777" w:rsidR="00FF04EF" w:rsidRDefault="00FF04EF" w:rsidP="00FF04EF">
      <w:pPr>
        <w:pStyle w:val="VistAscreenshot"/>
      </w:pPr>
      <w:r>
        <w:t xml:space="preserve">    Select ERA                View/Print ERA            EXIT</w:t>
      </w:r>
    </w:p>
    <w:p w14:paraId="649133D7" w14:textId="77777777" w:rsidR="00FF04EF" w:rsidRDefault="00FF04EF" w:rsidP="00FF04EF">
      <w:pPr>
        <w:pStyle w:val="VistAscreenshot"/>
      </w:pPr>
      <w:r>
        <w:t xml:space="preserve">    Sort List                 Change View</w:t>
      </w:r>
    </w:p>
    <w:p w14:paraId="317EB618" w14:textId="77777777" w:rsidR="00FF04EF" w:rsidRDefault="00FF04EF" w:rsidP="00FF04EF">
      <w:pPr>
        <w:pStyle w:val="VistAscreenshot"/>
      </w:pPr>
      <w:r>
        <w:t>Select Action: Quit//</w:t>
      </w:r>
    </w:p>
    <w:p w14:paraId="651C7B47" w14:textId="77777777" w:rsidR="00FF04EF" w:rsidRDefault="00FF04EF" w:rsidP="00FF04EF"/>
    <w:p w14:paraId="49D01FB2" w14:textId="77777777" w:rsidR="00FF04EF" w:rsidRDefault="00FF04EF" w:rsidP="00FF04EF">
      <w:pPr>
        <w:rPr>
          <w:rFonts w:ascii="r_ansi" w:hAnsi="r_ansi" w:cs="r_ansi"/>
          <w:sz w:val="20"/>
          <w:szCs w:val="20"/>
        </w:rPr>
      </w:pPr>
      <w:r>
        <w:rPr>
          <w:rFonts w:ascii="r_ansi" w:hAnsi="r_ansi" w:cs="r_ansi"/>
          <w:sz w:val="20"/>
          <w:szCs w:val="20"/>
        </w:rPr>
        <w:br w:type="page"/>
      </w:r>
    </w:p>
    <w:p w14:paraId="15CD2775" w14:textId="4C16DAD4" w:rsidR="00FF04EF" w:rsidRDefault="000071E7" w:rsidP="00FF04EF">
      <w:pPr>
        <w:rPr>
          <w:b/>
        </w:rPr>
      </w:pPr>
      <w:r>
        <w:rPr>
          <w:b/>
        </w:rPr>
        <w:lastRenderedPageBreak/>
        <w:t>The Change View action from the ERA Worklist</w:t>
      </w:r>
      <w:r w:rsidR="00FF04EF">
        <w:rPr>
          <w:b/>
        </w:rPr>
        <w:t xml:space="preserve"> </w:t>
      </w:r>
    </w:p>
    <w:p w14:paraId="7A6F67A7" w14:textId="61D33A05" w:rsidR="00FF04EF" w:rsidRPr="00CD399A" w:rsidRDefault="00FF04EF" w:rsidP="00FF04EF">
      <w:r w:rsidRPr="00CD399A">
        <w:t>When the user selects the action CHANGE VIEW (within the ERA Worklist screen)</w:t>
      </w:r>
      <w:r>
        <w:t>,</w:t>
      </w:r>
      <w:r w:rsidRPr="00CD399A">
        <w:t xml:space="preserve"> the user</w:t>
      </w:r>
      <w:r w:rsidR="00EF6681">
        <w:t xml:space="preserve"> is currently prompted to select new sorting/filtering criteria. </w:t>
      </w:r>
      <w:r w:rsidRPr="00CD399A">
        <w:t xml:space="preserve"> </w:t>
      </w:r>
      <w:r w:rsidR="00EF6681">
        <w:t xml:space="preserve">With this enhancement, a new prompt will be added (‘Use preferred view’ with a default of ‘NO’ – see highlighted below) before </w:t>
      </w:r>
      <w:r w:rsidRPr="00CD399A">
        <w:t>select</w:t>
      </w:r>
      <w:r w:rsidR="00EF6681">
        <w:t>ing new sorting/filtering criteria.</w:t>
      </w:r>
      <w:r w:rsidRPr="00CD399A">
        <w:t xml:space="preserve"> </w:t>
      </w:r>
      <w:r w:rsidR="00EF6681">
        <w:t xml:space="preserve">This new prompt will ONLY display if the user has a </w:t>
      </w:r>
      <w:r w:rsidR="00AA70AD">
        <w:t xml:space="preserve">Worklist Preferred view </w:t>
      </w:r>
      <w:r w:rsidR="00EF6681">
        <w:t xml:space="preserve">defined AND the current </w:t>
      </w:r>
      <w:r w:rsidR="00F358C3">
        <w:t>W</w:t>
      </w:r>
      <w:r w:rsidR="00EF6681">
        <w:t xml:space="preserve">orklist display is NOT using the preferred view criteria.  If the new prompt is not displayed, the user will be prompted to enter new sorting/filtering criteria (and optionally save it as their </w:t>
      </w:r>
      <w:r w:rsidR="00AA70AD">
        <w:t xml:space="preserve">Worklist </w:t>
      </w:r>
      <w:r w:rsidR="00EF6681">
        <w:t xml:space="preserve">preferred view) and the </w:t>
      </w:r>
      <w:r w:rsidR="00AA70AD">
        <w:t>W</w:t>
      </w:r>
      <w:r w:rsidR="00EF6681">
        <w:t xml:space="preserve">orklist will be redisplayed using the newly selected sorting/filtering criteria as before.  If the user answers ‘NO’ to the ‘Use preferred view’ prompt, they will be prompted to enter new sorting/filtering criteria (and optionally save it as their </w:t>
      </w:r>
      <w:r w:rsidR="00AA70AD">
        <w:t xml:space="preserve">Worklist </w:t>
      </w:r>
      <w:r w:rsidR="00EF6681">
        <w:t xml:space="preserve">preferred view) and the </w:t>
      </w:r>
      <w:r w:rsidR="00AA70AD">
        <w:t>W</w:t>
      </w:r>
      <w:r w:rsidR="00EF6681">
        <w:t xml:space="preserve">orklist will be redisplayed using the newly selected sorting/filtering criteria.  </w:t>
      </w:r>
      <w:proofErr w:type="gramStart"/>
      <w:r w:rsidR="00EF6681">
        <w:t>If the user answers ‘YES’ to the ‘Use preferred view’ prompt, they will NOT be prompted to enter new sorting/filtering criteria.</w:t>
      </w:r>
      <w:proofErr w:type="gramEnd"/>
      <w:r w:rsidR="00EF6681">
        <w:t xml:space="preserve">  Instead, the sorting/filtering criteria will be taken from the </w:t>
      </w:r>
      <w:r w:rsidR="00AA70AD">
        <w:t xml:space="preserve">Worklist </w:t>
      </w:r>
      <w:r w:rsidR="00EF6681">
        <w:t xml:space="preserve">preferred view and the </w:t>
      </w:r>
      <w:r w:rsidR="00AA70AD">
        <w:t>W</w:t>
      </w:r>
      <w:r w:rsidR="00EF6681">
        <w:t>orklist will be redisplayed using the newly selected sorting/filtering criteria.</w:t>
      </w:r>
    </w:p>
    <w:p w14:paraId="03229F85" w14:textId="77777777" w:rsidR="00FF04EF" w:rsidRDefault="00FF04EF" w:rsidP="00FF04EF">
      <w:pPr>
        <w:pStyle w:val="VistAscreenshot"/>
      </w:pPr>
      <w:r>
        <w:t xml:space="preserve">Select Action: Quit// change view   Change View  </w:t>
      </w:r>
    </w:p>
    <w:p w14:paraId="624E6C35" w14:textId="77777777" w:rsidR="00FF04EF" w:rsidRDefault="00FF04EF" w:rsidP="00FF04EF">
      <w:pPr>
        <w:pStyle w:val="VistAscreenshot"/>
      </w:pPr>
    </w:p>
    <w:p w14:paraId="759A249D" w14:textId="77777777" w:rsidR="00FF04EF" w:rsidRPr="003A658F" w:rsidRDefault="00FF04EF" w:rsidP="00FF04EF">
      <w:pPr>
        <w:pStyle w:val="VistAscreenshot"/>
        <w:rPr>
          <w:b/>
          <w:color w:val="FF0000"/>
        </w:rPr>
      </w:pPr>
      <w:r w:rsidRPr="00867E37">
        <w:rPr>
          <w:b/>
          <w:color w:val="FF0000"/>
          <w:highlight w:val="yellow"/>
        </w:rPr>
        <w:t>Use preferred view? NO//</w:t>
      </w:r>
      <w:r w:rsidRPr="003A658F">
        <w:rPr>
          <w:b/>
          <w:color w:val="FF0000"/>
        </w:rPr>
        <w:t xml:space="preserve">  </w:t>
      </w:r>
    </w:p>
    <w:p w14:paraId="357B9971" w14:textId="77777777" w:rsidR="00FF04EF" w:rsidRDefault="00FF04EF" w:rsidP="00FF04EF">
      <w:pPr>
        <w:pStyle w:val="VistAscreenshot"/>
      </w:pPr>
    </w:p>
    <w:p w14:paraId="61BA4802" w14:textId="77777777" w:rsidR="00FF04EF" w:rsidRDefault="00FF04EF" w:rsidP="00FF04EF">
      <w:pPr>
        <w:pStyle w:val="VistAscreenshot"/>
      </w:pPr>
      <w:r>
        <w:t>Select parameters for displaying the list of ERAs</w:t>
      </w:r>
    </w:p>
    <w:p w14:paraId="42696B43" w14:textId="77777777" w:rsidR="00FF04EF" w:rsidRDefault="00FF04EF" w:rsidP="00FF04EF">
      <w:pPr>
        <w:pStyle w:val="VistAscreenshot"/>
      </w:pPr>
    </w:p>
    <w:p w14:paraId="6144D0D0" w14:textId="77777777" w:rsidR="00FF04EF" w:rsidRDefault="00FF04EF" w:rsidP="00FF04EF">
      <w:pPr>
        <w:pStyle w:val="VistAscreenshot"/>
      </w:pPr>
      <w:r>
        <w:t>ERA POSTING STATUS: (U</w:t>
      </w:r>
      <w:proofErr w:type="gramStart"/>
      <w:r>
        <w:t>)NPOSTED</w:t>
      </w:r>
      <w:proofErr w:type="gramEnd"/>
      <w:r>
        <w:t>, (P)OSTED, OR (B)OTH: U// NPOSTED</w:t>
      </w:r>
    </w:p>
    <w:p w14:paraId="280BB5D9" w14:textId="77777777" w:rsidR="00FF04EF" w:rsidRDefault="00FF04EF" w:rsidP="00FF04EF">
      <w:pPr>
        <w:pStyle w:val="VistAscreenshot"/>
      </w:pPr>
    </w:p>
    <w:p w14:paraId="644C0A17" w14:textId="77777777" w:rsidR="00FF04EF" w:rsidRDefault="00FF04EF" w:rsidP="00FF04EF">
      <w:pPr>
        <w:pStyle w:val="VistAscreenshot"/>
      </w:pPr>
      <w:r>
        <w:t>DISPLAY (A</w:t>
      </w:r>
      <w:proofErr w:type="gramStart"/>
      <w:r>
        <w:t>)UTO</w:t>
      </w:r>
      <w:proofErr w:type="gramEnd"/>
      <w:r>
        <w:t>-POSTING, (N)ON AUTO-POSTING, OR (B)OTH: B// OTH</w:t>
      </w:r>
    </w:p>
    <w:p w14:paraId="542C0067" w14:textId="77777777" w:rsidR="00FF04EF" w:rsidRDefault="00FF04EF" w:rsidP="00FF04EF">
      <w:pPr>
        <w:pStyle w:val="VistAscreenshot"/>
      </w:pPr>
    </w:p>
    <w:p w14:paraId="37184669" w14:textId="77777777" w:rsidR="00FF04EF" w:rsidRDefault="00FF04EF" w:rsidP="00FF04EF">
      <w:pPr>
        <w:pStyle w:val="VistAscreenshot"/>
      </w:pPr>
      <w:r>
        <w:t>ERA-EFT MATCH STATUS: (N</w:t>
      </w:r>
      <w:proofErr w:type="gramStart"/>
      <w:r>
        <w:t>)OT</w:t>
      </w:r>
      <w:proofErr w:type="gramEnd"/>
      <w:r>
        <w:t xml:space="preserve"> MATCHED, (M)ATCHED, OR (B)OTH: B// OTH</w:t>
      </w:r>
    </w:p>
    <w:p w14:paraId="3951FF90" w14:textId="77777777" w:rsidR="00FF04EF" w:rsidRDefault="00FF04EF" w:rsidP="00FF04EF">
      <w:pPr>
        <w:pStyle w:val="VistAscreenshot"/>
      </w:pPr>
    </w:p>
    <w:p w14:paraId="19C613DA" w14:textId="77777777" w:rsidR="00FF04EF" w:rsidRDefault="00FF04EF" w:rsidP="00FF04EF">
      <w:pPr>
        <w:pStyle w:val="VistAscreenshot"/>
      </w:pPr>
      <w:r>
        <w:t>(M)EDICAL, (P</w:t>
      </w:r>
      <w:proofErr w:type="gramStart"/>
      <w:r>
        <w:t>)HARMACY</w:t>
      </w:r>
      <w:proofErr w:type="gramEnd"/>
      <w:r>
        <w:t>, OR (B)OTH: B// OTH</w:t>
      </w:r>
    </w:p>
    <w:p w14:paraId="5EF4522F" w14:textId="77777777" w:rsidR="00FF04EF" w:rsidRDefault="00FF04EF" w:rsidP="00FF04EF">
      <w:pPr>
        <w:pStyle w:val="VistAscreenshot"/>
      </w:pPr>
    </w:p>
    <w:p w14:paraId="5E01B38F" w14:textId="77777777" w:rsidR="00FF04EF" w:rsidRDefault="00FF04EF" w:rsidP="00FF04EF">
      <w:pPr>
        <w:pStyle w:val="VistAscreenshot"/>
      </w:pPr>
      <w:r>
        <w:t>(A)LL PAYERS, (R</w:t>
      </w:r>
      <w:proofErr w:type="gramStart"/>
      <w:r>
        <w:t>)ANGE</w:t>
      </w:r>
      <w:proofErr w:type="gramEnd"/>
      <w:r>
        <w:t xml:space="preserve"> OF PAYER NAMES: A// LL</w:t>
      </w:r>
    </w:p>
    <w:p w14:paraId="025250AA" w14:textId="77777777" w:rsidR="00FF04EF" w:rsidRDefault="00FF04EF" w:rsidP="00FF04EF">
      <w:pPr>
        <w:pStyle w:val="VistAscreenshot"/>
      </w:pPr>
    </w:p>
    <w:p w14:paraId="2AED49D3" w14:textId="77777777" w:rsidR="00FF04EF" w:rsidRDefault="00FF04EF" w:rsidP="00FF04EF">
      <w:pPr>
        <w:pStyle w:val="VistAscreenshot"/>
      </w:pPr>
      <w:r>
        <w:t>DO YOU WANT TO SAVE THIS AS YOUR PREFERRED VIEW (Y/N)? NO//</w:t>
      </w:r>
    </w:p>
    <w:p w14:paraId="6C35E2BE" w14:textId="77777777" w:rsidR="00FF04EF" w:rsidRDefault="00FF04EF" w:rsidP="00FF04EF"/>
    <w:p w14:paraId="1D24C31C" w14:textId="77777777" w:rsidR="00FF04EF" w:rsidRDefault="00FF04EF" w:rsidP="00FF04EF"/>
    <w:p w14:paraId="265DCC3C" w14:textId="77777777" w:rsidR="00FF04EF" w:rsidRDefault="00FF04EF" w:rsidP="00FF04EF">
      <w:pPr>
        <w:rPr>
          <w:highlight w:val="yellow"/>
        </w:rPr>
      </w:pPr>
      <w:r>
        <w:rPr>
          <w:highlight w:val="yellow"/>
        </w:rPr>
        <w:br w:type="page"/>
      </w:r>
    </w:p>
    <w:p w14:paraId="7770E313" w14:textId="77777777" w:rsidR="00FF04EF" w:rsidRDefault="00FF04EF" w:rsidP="00FF04EF">
      <w:pPr>
        <w:rPr>
          <w:b/>
          <w:u w:val="single"/>
        </w:rPr>
      </w:pPr>
      <w:r w:rsidRPr="00CD399A">
        <w:rPr>
          <w:b/>
          <w:u w:val="single"/>
        </w:rPr>
        <w:lastRenderedPageBreak/>
        <w:t>SCRATCH PAD</w:t>
      </w:r>
    </w:p>
    <w:p w14:paraId="1496E68B" w14:textId="7F65C188" w:rsidR="00052ED6" w:rsidRPr="00CD399A" w:rsidRDefault="00052ED6" w:rsidP="00052ED6">
      <w:r>
        <w:t xml:space="preserve">The </w:t>
      </w:r>
      <w:r w:rsidR="00F358C3">
        <w:t xml:space="preserve">user </w:t>
      </w:r>
      <w:r>
        <w:t xml:space="preserve">sees the </w:t>
      </w:r>
      <w:r w:rsidR="00AA70AD">
        <w:t>S</w:t>
      </w:r>
      <w:r>
        <w:t xml:space="preserve">cratch </w:t>
      </w:r>
      <w:r w:rsidR="00AA70AD">
        <w:t>P</w:t>
      </w:r>
      <w:r>
        <w:t xml:space="preserve">ad by first selecting ERA Worklist from the EDI LOCKBOX menu and then selecting an ERA from the body of the </w:t>
      </w:r>
      <w:r w:rsidR="00AA70AD">
        <w:t>W</w:t>
      </w:r>
      <w:r>
        <w:t>orklist by using the ‘Select ERA’ action.</w:t>
      </w:r>
    </w:p>
    <w:p w14:paraId="4436C518" w14:textId="77777777" w:rsidR="00FF04EF" w:rsidRPr="00ED78A9" w:rsidRDefault="00FF04EF" w:rsidP="00FF04EF">
      <w:pPr>
        <w:pStyle w:val="VistAscreenshot"/>
      </w:pPr>
      <w:r w:rsidRPr="00ED78A9">
        <w:t>EDI Lockbox</w:t>
      </w:r>
    </w:p>
    <w:p w14:paraId="0433F8D9" w14:textId="77777777" w:rsidR="00FF04EF" w:rsidRPr="00ED78A9" w:rsidRDefault="00FF04EF" w:rsidP="00FF04EF">
      <w:pPr>
        <w:pStyle w:val="VistAscreenshot"/>
      </w:pPr>
    </w:p>
    <w:p w14:paraId="58DE491D" w14:textId="77777777" w:rsidR="00FF04EF" w:rsidRPr="00ED78A9" w:rsidRDefault="00FF04EF" w:rsidP="00FF04EF">
      <w:pPr>
        <w:pStyle w:val="VistAscreenshot"/>
      </w:pPr>
      <w:r w:rsidRPr="00ED78A9">
        <w:t xml:space="preserve">   EXC    EDI Lockbox 3rd Party Exceptions</w:t>
      </w:r>
    </w:p>
    <w:p w14:paraId="62A7C4C9" w14:textId="77777777" w:rsidR="00FF04EF" w:rsidRPr="00E100AA" w:rsidRDefault="00FF04EF" w:rsidP="00FF04EF">
      <w:pPr>
        <w:pStyle w:val="VistAscreenshot"/>
        <w:rPr>
          <w:b/>
        </w:rPr>
      </w:pPr>
      <w:r w:rsidRPr="00ED78A9">
        <w:t xml:space="preserve">   </w:t>
      </w:r>
      <w:r w:rsidRPr="00E100AA">
        <w:rPr>
          <w:b/>
        </w:rPr>
        <w:t>WL     ERA Worklist</w:t>
      </w:r>
    </w:p>
    <w:p w14:paraId="59353865" w14:textId="77777777" w:rsidR="00FF04EF" w:rsidRPr="008B4832" w:rsidRDefault="00FF04EF" w:rsidP="00FF04EF">
      <w:pPr>
        <w:pStyle w:val="VistAscreenshot"/>
      </w:pPr>
      <w:r w:rsidRPr="008B4832">
        <w:t xml:space="preserve">   APAR   Auto-Post Awaiting Resolution</w:t>
      </w:r>
    </w:p>
    <w:p w14:paraId="69C171AD" w14:textId="77777777" w:rsidR="00FF04EF" w:rsidRPr="00ED78A9" w:rsidRDefault="00FF04EF" w:rsidP="00FF04EF">
      <w:pPr>
        <w:pStyle w:val="VistAscreenshot"/>
      </w:pPr>
      <w:r w:rsidRPr="00ED78A9">
        <w:t xml:space="preserve">   MA     Automatic Match EFTs to ERAs</w:t>
      </w:r>
    </w:p>
    <w:p w14:paraId="3D32E4C5" w14:textId="77777777" w:rsidR="00FF04EF" w:rsidRPr="00ED78A9" w:rsidRDefault="00FF04EF" w:rsidP="00FF04EF">
      <w:pPr>
        <w:pStyle w:val="VistAscreenshot"/>
      </w:pPr>
      <w:r w:rsidRPr="00ED78A9">
        <w:t xml:space="preserve">   MCR    EEOB Move/Copy/Remove</w:t>
      </w:r>
    </w:p>
    <w:p w14:paraId="647F3B1F" w14:textId="77777777" w:rsidR="00FF04EF" w:rsidRPr="00ED78A9" w:rsidRDefault="00FF04EF" w:rsidP="00FF04EF">
      <w:pPr>
        <w:pStyle w:val="VistAscreenshot"/>
      </w:pPr>
      <w:r w:rsidRPr="00ED78A9">
        <w:t xml:space="preserve">   MM     Manual Match EFT-ERA</w:t>
      </w:r>
    </w:p>
    <w:p w14:paraId="000C0123" w14:textId="77777777" w:rsidR="00FF04EF" w:rsidRPr="00ED78A9" w:rsidRDefault="00FF04EF" w:rsidP="00FF04EF">
      <w:pPr>
        <w:pStyle w:val="VistAscreenshot"/>
      </w:pPr>
      <w:r w:rsidRPr="00ED78A9">
        <w:t xml:space="preserve">   MO     Move ERA Total </w:t>
      </w:r>
      <w:proofErr w:type="gramStart"/>
      <w:r w:rsidRPr="00ED78A9">
        <w:t>To</w:t>
      </w:r>
      <w:proofErr w:type="gramEnd"/>
      <w:r w:rsidRPr="00ED78A9">
        <w:t xml:space="preserve"> Suspense</w:t>
      </w:r>
    </w:p>
    <w:p w14:paraId="67944C44" w14:textId="77777777" w:rsidR="00FF04EF" w:rsidRPr="00ED78A9" w:rsidRDefault="00FF04EF" w:rsidP="00FF04EF">
      <w:pPr>
        <w:pStyle w:val="VistAscreenshot"/>
      </w:pPr>
      <w:r w:rsidRPr="00ED78A9">
        <w:t xml:space="preserve">   OEFT   Unposted EFT Override</w:t>
      </w:r>
    </w:p>
    <w:p w14:paraId="3F3EC185" w14:textId="77777777" w:rsidR="00FF04EF" w:rsidRPr="00ED78A9" w:rsidRDefault="00FF04EF" w:rsidP="00FF04EF">
      <w:pPr>
        <w:pStyle w:val="VistAscreenshot"/>
      </w:pPr>
      <w:r w:rsidRPr="00ED78A9">
        <w:t xml:space="preserve">   REFT   Remove Duplicate EFT Deposits</w:t>
      </w:r>
    </w:p>
    <w:p w14:paraId="6592D33F" w14:textId="77777777" w:rsidR="00FF04EF" w:rsidRPr="00ED78A9" w:rsidRDefault="00FF04EF" w:rsidP="00FF04EF">
      <w:pPr>
        <w:pStyle w:val="VistAscreenshot"/>
      </w:pPr>
      <w:r w:rsidRPr="00ED78A9">
        <w:t xml:space="preserve">   REM    Remove ERA from Active Worklist</w:t>
      </w:r>
    </w:p>
    <w:p w14:paraId="4CBF001D" w14:textId="77777777" w:rsidR="00FF04EF" w:rsidRPr="00ED78A9" w:rsidRDefault="00FF04EF" w:rsidP="00FF04EF">
      <w:pPr>
        <w:pStyle w:val="VistAscreenshot"/>
      </w:pPr>
      <w:r w:rsidRPr="00ED78A9">
        <w:t xml:space="preserve">   REP    EDI Lockbox Reports </w:t>
      </w:r>
      <w:proofErr w:type="gramStart"/>
      <w:r w:rsidRPr="00ED78A9">
        <w:t>Menu ...</w:t>
      </w:r>
      <w:proofErr w:type="gramEnd"/>
    </w:p>
    <w:p w14:paraId="56742569" w14:textId="77777777" w:rsidR="00FF04EF" w:rsidRPr="00ED78A9" w:rsidRDefault="00FF04EF" w:rsidP="00FF04EF">
      <w:pPr>
        <w:pStyle w:val="VistAscreenshot"/>
      </w:pPr>
      <w:r w:rsidRPr="00ED78A9">
        <w:t xml:space="preserve">   UN     </w:t>
      </w:r>
      <w:proofErr w:type="spellStart"/>
      <w:r w:rsidRPr="00ED78A9">
        <w:t>Unmatch</w:t>
      </w:r>
      <w:proofErr w:type="spellEnd"/>
      <w:r w:rsidRPr="00ED78A9">
        <w:t xml:space="preserve"> </w:t>
      </w:r>
      <w:proofErr w:type="gramStart"/>
      <w:r w:rsidRPr="00ED78A9">
        <w:t>An</w:t>
      </w:r>
      <w:proofErr w:type="gramEnd"/>
      <w:r w:rsidRPr="00ED78A9">
        <w:t xml:space="preserve"> ERA</w:t>
      </w:r>
    </w:p>
    <w:p w14:paraId="40CC14EC" w14:textId="77777777" w:rsidR="00FF04EF" w:rsidRPr="00ED78A9" w:rsidRDefault="00FF04EF" w:rsidP="00FF04EF">
      <w:pPr>
        <w:pStyle w:val="VistAscreenshot"/>
      </w:pPr>
      <w:r w:rsidRPr="00ED78A9">
        <w:t xml:space="preserve">   UP     Update ERA Posted Using Paper EOB</w:t>
      </w:r>
    </w:p>
    <w:p w14:paraId="704B6B29" w14:textId="77777777" w:rsidR="00FF04EF" w:rsidRPr="00ED78A9" w:rsidRDefault="00FF04EF" w:rsidP="00FF04EF">
      <w:pPr>
        <w:pStyle w:val="VistAscreenshot"/>
      </w:pPr>
      <w:r w:rsidRPr="00ED78A9">
        <w:t xml:space="preserve">   ZB     Mark 0-Balance EFT Matched</w:t>
      </w:r>
    </w:p>
    <w:p w14:paraId="185B0466" w14:textId="77777777" w:rsidR="00FF04EF" w:rsidRPr="00ED78A9" w:rsidRDefault="00FF04EF" w:rsidP="00FF04EF">
      <w:pPr>
        <w:pStyle w:val="VistAscreenshot"/>
      </w:pPr>
    </w:p>
    <w:p w14:paraId="76C4844F" w14:textId="77777777" w:rsidR="00FF04EF" w:rsidRDefault="00FF04EF" w:rsidP="00FF04EF">
      <w:pPr>
        <w:pStyle w:val="VistAscreenshot"/>
      </w:pPr>
      <w:r w:rsidRPr="00ED78A9">
        <w:t>Select EDI Lockbox Option:</w:t>
      </w:r>
    </w:p>
    <w:p w14:paraId="6C14C0EF" w14:textId="77777777" w:rsidR="00FF04EF" w:rsidRDefault="00FF04EF" w:rsidP="00FF04EF"/>
    <w:p w14:paraId="5CF51E75" w14:textId="465B7FD3" w:rsidR="00052ED6" w:rsidRDefault="00052ED6" w:rsidP="00FF04EF">
      <w:r>
        <w:rPr>
          <w:noProof/>
        </w:rPr>
        <w:drawing>
          <wp:inline distT="0" distB="0" distL="0" distR="0" wp14:anchorId="3F439E6A" wp14:editId="124C572E">
            <wp:extent cx="5943600" cy="419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 Worklist - Select ERA.PNG"/>
                    <pic:cNvPicPr/>
                  </pic:nvPicPr>
                  <pic:blipFill rotWithShape="1">
                    <a:blip r:embed="rId20">
                      <a:extLst>
                        <a:ext uri="{28A0092B-C50C-407E-A947-70E740481C1C}">
                          <a14:useLocalDpi xmlns:a14="http://schemas.microsoft.com/office/drawing/2010/main" val="0"/>
                        </a:ext>
                      </a:extLst>
                    </a:blip>
                    <a:srcRect b="7821"/>
                    <a:stretch/>
                  </pic:blipFill>
                  <pic:spPr bwMode="auto">
                    <a:xfrm>
                      <a:off x="0" y="0"/>
                      <a:ext cx="5943600" cy="4191000"/>
                    </a:xfrm>
                    <a:prstGeom prst="rect">
                      <a:avLst/>
                    </a:prstGeom>
                    <a:ln>
                      <a:noFill/>
                    </a:ln>
                    <a:extLst>
                      <a:ext uri="{53640926-AAD7-44D8-BBD7-CCE9431645EC}">
                        <a14:shadowObscured xmlns:a14="http://schemas.microsoft.com/office/drawing/2010/main"/>
                      </a:ext>
                    </a:extLst>
                  </pic:spPr>
                </pic:pic>
              </a:graphicData>
            </a:graphic>
          </wp:inline>
        </w:drawing>
      </w:r>
    </w:p>
    <w:p w14:paraId="15B94672" w14:textId="77777777" w:rsidR="002D3A36" w:rsidRDefault="002D3A36" w:rsidP="00FF04EF">
      <w:pPr>
        <w:rPr>
          <w:ins w:id="0" w:author="Department of Veterans Affairs" w:date="2017-03-21T08:51:00Z"/>
          <w:b/>
        </w:rPr>
      </w:pPr>
    </w:p>
    <w:p w14:paraId="733A82F0" w14:textId="2889B196" w:rsidR="00FF04EF" w:rsidRPr="00192604" w:rsidRDefault="00E15D48" w:rsidP="00FF04EF">
      <w:pPr>
        <w:rPr>
          <w:b/>
        </w:rPr>
      </w:pPr>
      <w:proofErr w:type="gramStart"/>
      <w:r>
        <w:rPr>
          <w:b/>
        </w:rPr>
        <w:lastRenderedPageBreak/>
        <w:t>New</w:t>
      </w:r>
      <w:r w:rsidR="00FF04EF" w:rsidRPr="00192604">
        <w:rPr>
          <w:b/>
        </w:rPr>
        <w:t xml:space="preserve"> behavior when </w:t>
      </w:r>
      <w:r w:rsidR="00FF04EF">
        <w:rPr>
          <w:b/>
        </w:rPr>
        <w:t xml:space="preserve">accessing the Scratch pad from the </w:t>
      </w:r>
      <w:r w:rsidR="00FF04EF" w:rsidRPr="0057123C">
        <w:rPr>
          <w:b/>
        </w:rPr>
        <w:t>ERA WORKLIST</w:t>
      </w:r>
      <w:r w:rsidR="00FF04EF" w:rsidRPr="00192604">
        <w:rPr>
          <w:b/>
        </w:rPr>
        <w:t xml:space="preserve"> option</w:t>
      </w:r>
      <w:r w:rsidR="00FF04EF">
        <w:rPr>
          <w:b/>
        </w:rPr>
        <w:t>.</w:t>
      </w:r>
      <w:proofErr w:type="gramEnd"/>
      <w:r w:rsidR="00FF04EF">
        <w:rPr>
          <w:b/>
        </w:rPr>
        <w:t xml:space="preserve">  </w:t>
      </w:r>
    </w:p>
    <w:p w14:paraId="2FC58400" w14:textId="5A7E3808" w:rsidR="006931A0" w:rsidRPr="00CD399A" w:rsidRDefault="006931A0" w:rsidP="006931A0">
      <w:r>
        <w:t xml:space="preserve">Before the ERA Worklist Scratch Pad is displayed, the user currently answers a number of sorting/filtering </w:t>
      </w:r>
      <w:r w:rsidR="00BA6587">
        <w:t>prompts</w:t>
      </w:r>
      <w:r>
        <w:t xml:space="preserve">. Every time the user answers all of these </w:t>
      </w:r>
      <w:r w:rsidR="00BA6587">
        <w:t>prompts</w:t>
      </w:r>
      <w:r>
        <w:t xml:space="preserve"> for the Scratch Pad, they are prompted if they want to save those answers as their preferred view for the Scratch Pad.  With this enhancement, the user will now be asked an additional prompt (‘</w:t>
      </w:r>
      <w:r w:rsidR="00B442AF">
        <w:t>U</w:t>
      </w:r>
      <w:r>
        <w:t xml:space="preserve">se preferred view’ with a default on NO, see highlighted below).  However, this prompt will only be shown if the user has a preferred view on file for the Scratch Pad.  If they do not have a preferred view defined, the ‘use preferred view’ prompt will not be shown and the user will be prompted to enter the sorting/filtering criteria (and optionally save it as their </w:t>
      </w:r>
      <w:r w:rsidR="00AD7B19">
        <w:t xml:space="preserve">Scratch Pad </w:t>
      </w:r>
      <w:r>
        <w:t xml:space="preserve">preferred view) as before.  If the user answers ‘NO’ to the new ‘Use preferred view’ prompt, they will be prompted to enter the sorting/filtering criteria (and optionally save it as their </w:t>
      </w:r>
      <w:r w:rsidR="00AD7B19">
        <w:t xml:space="preserve">Scratch </w:t>
      </w:r>
      <w:r>
        <w:t xml:space="preserve">preferred view) as before.  </w:t>
      </w:r>
      <w:proofErr w:type="gramStart"/>
      <w:r>
        <w:t xml:space="preserve">However, if the user answers ‘YES’ to the ‘Use preferred view’ prompt, they will NOT be prompted to enter sorting/filtering criteria for the </w:t>
      </w:r>
      <w:r w:rsidR="00CA10B7">
        <w:t>Scratch Pad</w:t>
      </w:r>
      <w:r>
        <w:t>.</w:t>
      </w:r>
      <w:proofErr w:type="gramEnd"/>
      <w:r>
        <w:t xml:space="preserve">  Instead, these values will be taken from their </w:t>
      </w:r>
      <w:r w:rsidR="00CA10B7">
        <w:t xml:space="preserve">Scratch Pad </w:t>
      </w:r>
      <w:r>
        <w:t>preferred view.</w:t>
      </w:r>
    </w:p>
    <w:p w14:paraId="23531723" w14:textId="77777777" w:rsidR="00FF04EF" w:rsidRPr="008B4832" w:rsidRDefault="00FF04EF" w:rsidP="00FF04EF">
      <w:pPr>
        <w:pStyle w:val="VistAscreenshot"/>
        <w:rPr>
          <w:b/>
        </w:rPr>
      </w:pPr>
      <w:r w:rsidRPr="008B4832">
        <w:rPr>
          <w:b/>
        </w:rPr>
        <w:t xml:space="preserve">Select Action: Quit// SE   Select ERA  </w:t>
      </w:r>
    </w:p>
    <w:p w14:paraId="45AB61A5" w14:textId="77777777" w:rsidR="00FF04EF" w:rsidRDefault="00FF04EF" w:rsidP="00FF04EF">
      <w:pPr>
        <w:pStyle w:val="VistAscreenshot"/>
      </w:pPr>
      <w:r>
        <w:t>Select #:  (1-2): 1</w:t>
      </w:r>
    </w:p>
    <w:p w14:paraId="5ACDDF2A" w14:textId="77777777" w:rsidR="00FF04EF" w:rsidRDefault="00FF04EF" w:rsidP="00FF04EF">
      <w:pPr>
        <w:pStyle w:val="VistAscreenshot"/>
      </w:pPr>
    </w:p>
    <w:p w14:paraId="26F74180" w14:textId="77777777" w:rsidR="00FF04EF" w:rsidRDefault="00FF04EF" w:rsidP="00FF04EF">
      <w:pPr>
        <w:pStyle w:val="VistAscreenshot"/>
      </w:pPr>
      <w:r>
        <w:t>THIS ERA ALREADY HAS A RECEIPT - YOU MAY ONLY VIEW ITS SCRATCH PAD</w:t>
      </w:r>
    </w:p>
    <w:p w14:paraId="76988CE9" w14:textId="77777777" w:rsidR="00FF04EF" w:rsidRDefault="00FF04EF" w:rsidP="00FF04EF">
      <w:pPr>
        <w:pStyle w:val="VistAscreenshot"/>
      </w:pPr>
      <w:r>
        <w:t xml:space="preserve">Press ENTER to continue: </w:t>
      </w:r>
    </w:p>
    <w:p w14:paraId="5562B670" w14:textId="77777777" w:rsidR="00FF04EF" w:rsidRDefault="00FF04EF" w:rsidP="00FF04EF">
      <w:pPr>
        <w:pStyle w:val="VistAscreenshot"/>
      </w:pPr>
    </w:p>
    <w:p w14:paraId="46FDC0D3" w14:textId="77777777" w:rsidR="00FF04EF" w:rsidRPr="00192604" w:rsidRDefault="00FF04EF" w:rsidP="00FF04EF">
      <w:pPr>
        <w:pStyle w:val="VistAscreenshot"/>
        <w:rPr>
          <w:b/>
          <w:color w:val="FF0000"/>
        </w:rPr>
      </w:pPr>
      <w:r w:rsidRPr="00867E37">
        <w:rPr>
          <w:b/>
          <w:color w:val="FF0000"/>
          <w:highlight w:val="yellow"/>
        </w:rPr>
        <w:t>Use preferred view? NO//</w:t>
      </w:r>
    </w:p>
    <w:p w14:paraId="0FDB4C33" w14:textId="77777777" w:rsidR="00FF04EF" w:rsidRDefault="00FF04EF" w:rsidP="00FF04EF">
      <w:pPr>
        <w:pStyle w:val="VistAscreenshot"/>
      </w:pPr>
    </w:p>
    <w:p w14:paraId="6B07096E" w14:textId="77777777" w:rsidR="00FF04EF" w:rsidRDefault="00FF04EF" w:rsidP="00FF04EF">
      <w:pPr>
        <w:pStyle w:val="VistAscreenshot"/>
      </w:pPr>
      <w:r>
        <w:t>ORDER OF PAYMENT: (N</w:t>
      </w:r>
      <w:proofErr w:type="gramStart"/>
      <w:r>
        <w:t>)O</w:t>
      </w:r>
      <w:proofErr w:type="gramEnd"/>
      <w:r>
        <w:t xml:space="preserve"> ORDER, ZERO-PAYMENTS (F)IRST, ZERO-PAYMENTS (L)AST: N// O</w:t>
      </w:r>
    </w:p>
    <w:p w14:paraId="0801B70D" w14:textId="77777777" w:rsidR="00FF04EF" w:rsidRDefault="00FF04EF" w:rsidP="00FF04EF">
      <w:pPr>
        <w:pStyle w:val="VistAscreenshot"/>
      </w:pPr>
      <w:r>
        <w:t xml:space="preserve"> ORDER</w:t>
      </w:r>
    </w:p>
    <w:p w14:paraId="44D82B64" w14:textId="77777777" w:rsidR="00FF04EF" w:rsidRDefault="00FF04EF" w:rsidP="00FF04EF">
      <w:pPr>
        <w:pStyle w:val="VistAscreenshot"/>
      </w:pPr>
    </w:p>
    <w:p w14:paraId="3405619D" w14:textId="77777777" w:rsidR="00FF04EF" w:rsidRDefault="00FF04EF" w:rsidP="00FF04EF">
      <w:pPr>
        <w:pStyle w:val="VistAscreenshot"/>
      </w:pPr>
      <w:r>
        <w:t>DISPLAY FOR AUTO-POSTED ERAS: (U</w:t>
      </w:r>
      <w:proofErr w:type="gramStart"/>
      <w:r>
        <w:t>)NPOSTED</w:t>
      </w:r>
      <w:proofErr w:type="gramEnd"/>
      <w:r>
        <w:t xml:space="preserve"> EEOBs, (P)OSTED EEOBs, OR (A)LL: U// NP</w:t>
      </w:r>
    </w:p>
    <w:p w14:paraId="4D7E860C" w14:textId="77777777" w:rsidR="00FF04EF" w:rsidRDefault="00FF04EF" w:rsidP="00FF04EF">
      <w:pPr>
        <w:pStyle w:val="VistAscreenshot"/>
      </w:pPr>
      <w:r>
        <w:t>OSTED</w:t>
      </w:r>
    </w:p>
    <w:p w14:paraId="09E9552D" w14:textId="77777777" w:rsidR="00FF04EF" w:rsidRDefault="00FF04EF" w:rsidP="00FF04EF">
      <w:pPr>
        <w:pStyle w:val="VistAscreenshot"/>
      </w:pPr>
    </w:p>
    <w:p w14:paraId="57755884" w14:textId="77777777" w:rsidR="00FF04EF" w:rsidRDefault="00FF04EF" w:rsidP="00FF04EF">
      <w:pPr>
        <w:pStyle w:val="VistAscreenshot"/>
      </w:pPr>
      <w:r>
        <w:t>DO YOU WANT TO SAVE THIS AS YOUR PREFERRED VIEW (Y/N)? NO//</w:t>
      </w:r>
    </w:p>
    <w:p w14:paraId="4BD1B07F" w14:textId="77777777" w:rsidR="00FF04EF" w:rsidRDefault="00FF04EF" w:rsidP="00FF04EF"/>
    <w:p w14:paraId="466CCB3B" w14:textId="77777777" w:rsidR="00FF04EF" w:rsidRDefault="00FF04EF" w:rsidP="00FF04EF"/>
    <w:p w14:paraId="56BD8121" w14:textId="77777777" w:rsidR="00FF04EF" w:rsidRDefault="00FF04EF" w:rsidP="00FF04EF">
      <w:pPr>
        <w:rPr>
          <w:b/>
        </w:rPr>
      </w:pPr>
      <w:r>
        <w:rPr>
          <w:b/>
        </w:rPr>
        <w:br w:type="page"/>
      </w:r>
    </w:p>
    <w:p w14:paraId="3F0FC201" w14:textId="04B8DC4D" w:rsidR="00FF04EF" w:rsidRDefault="00FF04EF" w:rsidP="00FF04EF">
      <w:pPr>
        <w:rPr>
          <w:b/>
        </w:rPr>
      </w:pPr>
      <w:r w:rsidRPr="0057123C">
        <w:rPr>
          <w:b/>
        </w:rPr>
        <w:lastRenderedPageBreak/>
        <w:t xml:space="preserve">The user is presented with the </w:t>
      </w:r>
      <w:r w:rsidR="00AD7B19">
        <w:rPr>
          <w:b/>
        </w:rPr>
        <w:t>S</w:t>
      </w:r>
      <w:r>
        <w:rPr>
          <w:b/>
        </w:rPr>
        <w:t xml:space="preserve">cratch </w:t>
      </w:r>
      <w:r w:rsidR="00AD7B19">
        <w:rPr>
          <w:b/>
        </w:rPr>
        <w:t>P</w:t>
      </w:r>
      <w:r>
        <w:rPr>
          <w:b/>
        </w:rPr>
        <w:t>ad</w:t>
      </w:r>
      <w:r w:rsidR="00AD7B19">
        <w:rPr>
          <w:b/>
        </w:rPr>
        <w:t xml:space="preserve">. The selected </w:t>
      </w:r>
      <w:r w:rsidR="00462509">
        <w:rPr>
          <w:b/>
        </w:rPr>
        <w:t xml:space="preserve">Sorting/filtering </w:t>
      </w:r>
      <w:proofErr w:type="gramStart"/>
      <w:r w:rsidR="00462509">
        <w:rPr>
          <w:b/>
        </w:rPr>
        <w:t>criteria is</w:t>
      </w:r>
      <w:proofErr w:type="gramEnd"/>
      <w:r w:rsidR="00462509">
        <w:rPr>
          <w:b/>
        </w:rPr>
        <w:t xml:space="preserve"> displayed in the header under ‘Current View’ as before.</w:t>
      </w:r>
    </w:p>
    <w:p w14:paraId="05979ECC" w14:textId="77777777" w:rsidR="002D3A36" w:rsidRDefault="002D3A36" w:rsidP="00FF04EF">
      <w:pPr>
        <w:rPr>
          <w:ins w:id="1" w:author="Department of Veterans Affairs" w:date="2017-03-21T08:51:00Z"/>
          <w:b/>
          <w:noProof/>
        </w:rPr>
      </w:pPr>
    </w:p>
    <w:p w14:paraId="75072140" w14:textId="0FDE6CE5" w:rsidR="00052ED6" w:rsidRPr="0057123C" w:rsidRDefault="00052ED6" w:rsidP="00FF04EF">
      <w:pPr>
        <w:rPr>
          <w:b/>
        </w:rPr>
      </w:pPr>
      <w:bookmarkStart w:id="2" w:name="_GoBack"/>
      <w:bookmarkEnd w:id="2"/>
      <w:r>
        <w:rPr>
          <w:b/>
          <w:noProof/>
        </w:rPr>
        <w:drawing>
          <wp:inline distT="0" distB="0" distL="0" distR="0" wp14:anchorId="630453C6" wp14:editId="32F53FA6">
            <wp:extent cx="5943600" cy="4258733"/>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 Worklist - Scratchpad.PNG"/>
                    <pic:cNvPicPr/>
                  </pic:nvPicPr>
                  <pic:blipFill rotWithShape="1">
                    <a:blip r:embed="rId21">
                      <a:extLst>
                        <a:ext uri="{28A0092B-C50C-407E-A947-70E740481C1C}">
                          <a14:useLocalDpi xmlns:a14="http://schemas.microsoft.com/office/drawing/2010/main" val="0"/>
                        </a:ext>
                      </a:extLst>
                    </a:blip>
                    <a:srcRect b="6332"/>
                    <a:stretch/>
                  </pic:blipFill>
                  <pic:spPr bwMode="auto">
                    <a:xfrm>
                      <a:off x="0" y="0"/>
                      <a:ext cx="5943600" cy="4258733"/>
                    </a:xfrm>
                    <a:prstGeom prst="rect">
                      <a:avLst/>
                    </a:prstGeom>
                    <a:ln>
                      <a:noFill/>
                    </a:ln>
                    <a:extLst>
                      <a:ext uri="{53640926-AAD7-44D8-BBD7-CCE9431645EC}">
                        <a14:shadowObscured xmlns:a14="http://schemas.microsoft.com/office/drawing/2010/main"/>
                      </a:ext>
                    </a:extLst>
                  </pic:spPr>
                </pic:pic>
              </a:graphicData>
            </a:graphic>
          </wp:inline>
        </w:drawing>
      </w:r>
    </w:p>
    <w:p w14:paraId="13FBDB31" w14:textId="77777777" w:rsidR="00CB528E" w:rsidRDefault="00CB528E" w:rsidP="00FF04EF">
      <w:pPr>
        <w:rPr>
          <w:b/>
          <w:u w:val="single"/>
        </w:rPr>
      </w:pPr>
    </w:p>
    <w:p w14:paraId="4014982E" w14:textId="4A2D84AE" w:rsidR="00CB528E" w:rsidRDefault="00CB528E" w:rsidP="00CB528E">
      <w:pPr>
        <w:rPr>
          <w:b/>
        </w:rPr>
      </w:pPr>
      <w:r>
        <w:rPr>
          <w:b/>
        </w:rPr>
        <w:t xml:space="preserve">The Change View action from the ERA Worklist Scratch Pad </w:t>
      </w:r>
    </w:p>
    <w:p w14:paraId="711EEB15" w14:textId="656F9608" w:rsidR="00CB528E" w:rsidRPr="00CD399A" w:rsidRDefault="00CB528E" w:rsidP="00CB528E">
      <w:r w:rsidRPr="00CD399A">
        <w:t xml:space="preserve">When the user selects the action CHANGE VIEW (within the ERA Worklist </w:t>
      </w:r>
      <w:r w:rsidR="00E15D48">
        <w:t xml:space="preserve">Scratch Pad </w:t>
      </w:r>
      <w:r w:rsidRPr="00CD399A">
        <w:t>screen)</w:t>
      </w:r>
      <w:r>
        <w:t>,</w:t>
      </w:r>
      <w:r w:rsidRPr="00CD399A">
        <w:t xml:space="preserve"> the user</w:t>
      </w:r>
      <w:r>
        <w:t xml:space="preserve"> is currently prompted to select new sorting/filtering criteria. </w:t>
      </w:r>
      <w:r w:rsidRPr="00CD399A">
        <w:t xml:space="preserve"> </w:t>
      </w:r>
      <w:r>
        <w:t xml:space="preserve">With this enhancement, a new prompt will be added (‘Use preferred view’ with a default of ‘NO’ – see highlighted below) before </w:t>
      </w:r>
      <w:r w:rsidRPr="00CD399A">
        <w:t>select</w:t>
      </w:r>
      <w:r>
        <w:t>ing new sorting/filtering criteria.</w:t>
      </w:r>
      <w:r w:rsidRPr="00CD399A">
        <w:t xml:space="preserve"> </w:t>
      </w:r>
      <w:r>
        <w:t xml:space="preserve">This new prompt will ONLY display if the user has a </w:t>
      </w:r>
      <w:r w:rsidR="00E15D48">
        <w:t>Scratch Pad</w:t>
      </w:r>
      <w:r>
        <w:t xml:space="preserve"> Preferred view defined AND the current </w:t>
      </w:r>
      <w:r w:rsidR="00E15D48">
        <w:t>Scratch Pad</w:t>
      </w:r>
      <w:r>
        <w:t xml:space="preserve"> display is NOT using the preferred view criteria.  If the new prompt is not displayed, the user will be prompted to enter new sorting/filtering criteria (and optionally save it as their </w:t>
      </w:r>
      <w:r w:rsidR="00E15D48">
        <w:t>Scratch Pad</w:t>
      </w:r>
      <w:r>
        <w:t xml:space="preserve"> preferred view) and the </w:t>
      </w:r>
      <w:r w:rsidR="00E15D48">
        <w:t>Scratch Pad</w:t>
      </w:r>
      <w:r>
        <w:t xml:space="preserve"> will be redisplayed using the newly selected sorting/filtering criteria as before.  If the user answers ‘NO’ to the ‘Use preferred view’ prompt, they will be prompted to enter new sorting/filtering criteria (and optionally save it as their </w:t>
      </w:r>
      <w:r w:rsidR="00E15D48">
        <w:t>Scratch Pad</w:t>
      </w:r>
      <w:r>
        <w:t xml:space="preserve"> preferred view) and the </w:t>
      </w:r>
      <w:r w:rsidR="00E15D48">
        <w:t>Scratch Pad</w:t>
      </w:r>
      <w:r>
        <w:t xml:space="preserve"> will be redisplayed using the newly selected sorting/filtering criteria.  </w:t>
      </w:r>
      <w:proofErr w:type="gramStart"/>
      <w:r>
        <w:t xml:space="preserve">If the user answers ‘YES’ to the ‘Use preferred view’ prompt, they will NOT be prompted to enter new </w:t>
      </w:r>
      <w:r>
        <w:lastRenderedPageBreak/>
        <w:t>sorting/filtering criteria.</w:t>
      </w:r>
      <w:proofErr w:type="gramEnd"/>
      <w:r>
        <w:t xml:space="preserve">  Instead, the sorting/filtering criteria will be taken from the </w:t>
      </w:r>
      <w:r w:rsidR="00E15D48">
        <w:t>Scratch Pad</w:t>
      </w:r>
      <w:r>
        <w:t xml:space="preserve"> preferred view and the </w:t>
      </w:r>
      <w:r w:rsidR="00E15D48">
        <w:t>Scratch Pad</w:t>
      </w:r>
      <w:r>
        <w:t xml:space="preserve"> will be redisplayed using the newly selected sorting/filtering criteria.</w:t>
      </w:r>
    </w:p>
    <w:p w14:paraId="795AC2B6" w14:textId="77777777" w:rsidR="00FF04EF" w:rsidRDefault="00FF04EF" w:rsidP="00FF04EF">
      <w:pPr>
        <w:pStyle w:val="VistAscreenshot"/>
      </w:pPr>
    </w:p>
    <w:p w14:paraId="29ECCABC" w14:textId="77777777" w:rsidR="00FF04EF" w:rsidRPr="00192604" w:rsidRDefault="00FF04EF" w:rsidP="00FF04EF">
      <w:pPr>
        <w:pStyle w:val="VistAscreenshot"/>
        <w:rPr>
          <w:b/>
          <w:color w:val="FF0000"/>
        </w:rPr>
      </w:pPr>
      <w:r w:rsidRPr="00867E37">
        <w:rPr>
          <w:b/>
          <w:color w:val="FF0000"/>
          <w:highlight w:val="yellow"/>
        </w:rPr>
        <w:t>Use preferred view? NO//</w:t>
      </w:r>
    </w:p>
    <w:p w14:paraId="7C2A69A2" w14:textId="77777777" w:rsidR="00FF04EF" w:rsidRDefault="00FF04EF" w:rsidP="00FF04EF">
      <w:pPr>
        <w:pStyle w:val="VistAscreenshot"/>
      </w:pPr>
    </w:p>
    <w:p w14:paraId="022355CE" w14:textId="77777777" w:rsidR="00FF04EF" w:rsidRDefault="00FF04EF" w:rsidP="00FF04EF">
      <w:pPr>
        <w:pStyle w:val="VistAscreenshot"/>
      </w:pPr>
      <w:r>
        <w:t>ORDER OF PAYMENT: (N</w:t>
      </w:r>
      <w:proofErr w:type="gramStart"/>
      <w:r>
        <w:t>)O</w:t>
      </w:r>
      <w:proofErr w:type="gramEnd"/>
      <w:r>
        <w:t xml:space="preserve"> ORDER, ZERO-PAYMENTS (F)IRST, ZERO-PAYMENTS (L)AST: N// O</w:t>
      </w:r>
    </w:p>
    <w:p w14:paraId="209F6D52" w14:textId="77777777" w:rsidR="00FF04EF" w:rsidRDefault="00FF04EF" w:rsidP="00FF04EF">
      <w:pPr>
        <w:pStyle w:val="VistAscreenshot"/>
      </w:pPr>
      <w:r>
        <w:t xml:space="preserve"> ORDER</w:t>
      </w:r>
    </w:p>
    <w:p w14:paraId="1F31A016" w14:textId="77777777" w:rsidR="00FF04EF" w:rsidRDefault="00FF04EF" w:rsidP="00FF04EF">
      <w:pPr>
        <w:pStyle w:val="VistAscreenshot"/>
      </w:pPr>
    </w:p>
    <w:p w14:paraId="4DD72670" w14:textId="77777777" w:rsidR="00FF04EF" w:rsidRDefault="00FF04EF" w:rsidP="00FF04EF">
      <w:pPr>
        <w:pStyle w:val="VistAscreenshot"/>
      </w:pPr>
      <w:r>
        <w:t>DISPLAY FOR AUTO-POSTED ERAS: (U</w:t>
      </w:r>
      <w:proofErr w:type="gramStart"/>
      <w:r>
        <w:t>)NPOSTED</w:t>
      </w:r>
      <w:proofErr w:type="gramEnd"/>
      <w:r>
        <w:t xml:space="preserve"> EEOBs, (P)OSTED EEOBs, OR (A)LL: U// NP</w:t>
      </w:r>
    </w:p>
    <w:p w14:paraId="51EA643D" w14:textId="77777777" w:rsidR="00FF04EF" w:rsidRDefault="00FF04EF" w:rsidP="00FF04EF">
      <w:pPr>
        <w:pStyle w:val="VistAscreenshot"/>
      </w:pPr>
      <w:r>
        <w:t>OSTED</w:t>
      </w:r>
    </w:p>
    <w:p w14:paraId="281451ED" w14:textId="77777777" w:rsidR="00FF04EF" w:rsidRDefault="00FF04EF" w:rsidP="00FF04EF">
      <w:pPr>
        <w:pStyle w:val="VistAscreenshot"/>
      </w:pPr>
    </w:p>
    <w:p w14:paraId="2E97BBCD" w14:textId="77777777" w:rsidR="00FF04EF" w:rsidRDefault="00FF04EF" w:rsidP="00FF04EF">
      <w:pPr>
        <w:pStyle w:val="VistAscreenshot"/>
      </w:pPr>
      <w:r>
        <w:t>DO YOU WANT TO SAVE THIS AS YOUR PREFERRED VIEW (Y/N)? NO//</w:t>
      </w:r>
    </w:p>
    <w:p w14:paraId="0E0C84FD" w14:textId="77777777" w:rsidR="00FF04EF" w:rsidRDefault="00FF04EF" w:rsidP="00FF04EF">
      <w:pPr>
        <w:rPr>
          <w:rFonts w:ascii="r_ansi" w:hAnsi="r_ansi" w:cs="r_ansi"/>
          <w:sz w:val="20"/>
          <w:szCs w:val="20"/>
        </w:rPr>
      </w:pPr>
    </w:p>
    <w:p w14:paraId="09EC1265" w14:textId="77777777" w:rsidR="00E15D48" w:rsidRDefault="00E15D48" w:rsidP="00FF04EF">
      <w:pPr>
        <w:rPr>
          <w:rFonts w:ascii="r_ansi" w:hAnsi="r_ansi" w:cs="r_ansi"/>
          <w:sz w:val="20"/>
          <w:szCs w:val="20"/>
        </w:rPr>
      </w:pPr>
    </w:p>
    <w:p w14:paraId="375A4A18" w14:textId="62790F50" w:rsidR="00FF04EF" w:rsidRPr="00CD399A" w:rsidRDefault="00E15D48" w:rsidP="00FF04EF">
      <w:pPr>
        <w:rPr>
          <w:b/>
          <w:u w:val="single"/>
        </w:rPr>
      </w:pPr>
      <w:r>
        <w:rPr>
          <w:b/>
          <w:u w:val="single"/>
        </w:rPr>
        <w:t>Auto-Post Awaiting Resolution (APAR)</w:t>
      </w:r>
    </w:p>
    <w:p w14:paraId="31A570A1" w14:textId="61DAFB2D" w:rsidR="00FF04EF" w:rsidRPr="00192604" w:rsidRDefault="00E15D48" w:rsidP="00FF04EF">
      <w:pPr>
        <w:rPr>
          <w:b/>
        </w:rPr>
      </w:pPr>
      <w:proofErr w:type="gramStart"/>
      <w:r>
        <w:rPr>
          <w:b/>
        </w:rPr>
        <w:t>New</w:t>
      </w:r>
      <w:r w:rsidR="00FF04EF" w:rsidRPr="00192604">
        <w:rPr>
          <w:b/>
        </w:rPr>
        <w:t xml:space="preserve"> behavior when </w:t>
      </w:r>
      <w:r w:rsidR="00FF04EF">
        <w:rPr>
          <w:b/>
        </w:rPr>
        <w:t>accessing the APAR option.</w:t>
      </w:r>
      <w:proofErr w:type="gramEnd"/>
      <w:r w:rsidR="00FF04EF">
        <w:rPr>
          <w:b/>
        </w:rPr>
        <w:t xml:space="preserve">  </w:t>
      </w:r>
    </w:p>
    <w:p w14:paraId="6005AE55" w14:textId="0CD93E65" w:rsidR="00E15D48" w:rsidRPr="00CD399A" w:rsidRDefault="00E15D48" w:rsidP="00E15D48">
      <w:r>
        <w:t xml:space="preserve">Before the APAR Worklist is displayed, the user currently answers </w:t>
      </w:r>
      <w:r w:rsidR="003D0943">
        <w:t xml:space="preserve">a </w:t>
      </w:r>
      <w:r>
        <w:t xml:space="preserve">filtering </w:t>
      </w:r>
      <w:r w:rsidR="003D0943">
        <w:t>prompt</w:t>
      </w:r>
      <w:r>
        <w:t xml:space="preserve">. </w:t>
      </w:r>
      <w:r w:rsidR="003D0943">
        <w:t>After</w:t>
      </w:r>
      <w:r>
        <w:t xml:space="preserve"> the user </w:t>
      </w:r>
      <w:r w:rsidR="003D0943">
        <w:t>selects a filtering option</w:t>
      </w:r>
      <w:r>
        <w:t xml:space="preserve"> for the </w:t>
      </w:r>
      <w:r w:rsidR="003D0943">
        <w:t>APAR</w:t>
      </w:r>
      <w:r>
        <w:t xml:space="preserve">, they are prompted </w:t>
      </w:r>
      <w:r w:rsidR="003D0943">
        <w:t xml:space="preserve">to save the </w:t>
      </w:r>
      <w:r>
        <w:t xml:space="preserve">answer as their preferred view for the </w:t>
      </w:r>
      <w:r w:rsidR="003D0943">
        <w:t>APAR</w:t>
      </w:r>
      <w:r>
        <w:t>.  With this enhancement, the user will now be asked an additional prompt (‘</w:t>
      </w:r>
      <w:r w:rsidR="00B442AF">
        <w:t>U</w:t>
      </w:r>
      <w:r>
        <w:t xml:space="preserve">se preferred view’ with a default on NO, see highlighted below).  However, this prompt will only be shown if the user has a preferred view on file for </w:t>
      </w:r>
      <w:r w:rsidR="003D0943">
        <w:t xml:space="preserve">the APAR </w:t>
      </w:r>
      <w:r>
        <w:t>Worklist.  If they do not have a preferred view defined, the ‘</w:t>
      </w:r>
      <w:r w:rsidR="00B442AF">
        <w:t xml:space="preserve">Use </w:t>
      </w:r>
      <w:r>
        <w:t xml:space="preserve">preferred view’ prompt will not be shown and the user will be prompted to enter the filtering criteria (and optionally save it as their </w:t>
      </w:r>
      <w:r w:rsidR="003D0943">
        <w:t xml:space="preserve">APAR </w:t>
      </w:r>
      <w:r>
        <w:t xml:space="preserve">preferred view) as before.  If the user answers ‘NO’ to the new ‘Use preferred view’ prompt, they will be prompted to enter the filtering criteria (and optionally save it as their </w:t>
      </w:r>
      <w:r w:rsidR="003D0943">
        <w:t xml:space="preserve">APAR </w:t>
      </w:r>
      <w:r>
        <w:t xml:space="preserve">preferred view) as before.  </w:t>
      </w:r>
      <w:proofErr w:type="gramStart"/>
      <w:r>
        <w:t xml:space="preserve">However, if the user answers ‘YES’ to the ‘Use preferred view’ prompt, they will NOT be prompted to enter filtering criteria for the </w:t>
      </w:r>
      <w:r w:rsidR="003D0943">
        <w:t xml:space="preserve">APAR </w:t>
      </w:r>
      <w:r>
        <w:t>Worklist.</w:t>
      </w:r>
      <w:proofErr w:type="gramEnd"/>
      <w:r>
        <w:t xml:space="preserve">  Instead, the</w:t>
      </w:r>
      <w:r w:rsidR="003D0943">
        <w:t xml:space="preserve"> filtering criteria</w:t>
      </w:r>
      <w:r>
        <w:t xml:space="preserve"> will be taken from their </w:t>
      </w:r>
      <w:r w:rsidR="003D0943">
        <w:t xml:space="preserve">APAR </w:t>
      </w:r>
      <w:r>
        <w:t>Worklist preferred view.</w:t>
      </w:r>
    </w:p>
    <w:p w14:paraId="2E831C09" w14:textId="77777777" w:rsidR="00FF04EF" w:rsidRDefault="00FF04EF" w:rsidP="00FF04EF">
      <w:pPr>
        <w:tabs>
          <w:tab w:val="left" w:pos="1377"/>
        </w:tabs>
      </w:pPr>
    </w:p>
    <w:p w14:paraId="76D74DF2" w14:textId="77777777" w:rsidR="00FF04EF" w:rsidRPr="00192604" w:rsidRDefault="00FF04EF" w:rsidP="00FF04EF">
      <w:pPr>
        <w:pStyle w:val="VistAscreenshot"/>
      </w:pPr>
      <w:r w:rsidRPr="00192604">
        <w:t>EDI Lockbox</w:t>
      </w:r>
    </w:p>
    <w:p w14:paraId="3CD64476" w14:textId="77777777" w:rsidR="00FF04EF" w:rsidRPr="00192604" w:rsidRDefault="00FF04EF" w:rsidP="00FF04EF">
      <w:pPr>
        <w:pStyle w:val="VistAscreenshot"/>
      </w:pPr>
    </w:p>
    <w:p w14:paraId="030D2CFA" w14:textId="77777777" w:rsidR="00FF04EF" w:rsidRPr="00192604" w:rsidRDefault="00FF04EF" w:rsidP="00FF04EF">
      <w:pPr>
        <w:pStyle w:val="VistAscreenshot"/>
      </w:pPr>
      <w:r w:rsidRPr="00192604">
        <w:t xml:space="preserve">   EXC    EDI Lockbox 3rd Party Exceptions</w:t>
      </w:r>
    </w:p>
    <w:p w14:paraId="2B831896" w14:textId="77777777" w:rsidR="00FF04EF" w:rsidRPr="00192604" w:rsidRDefault="00FF04EF" w:rsidP="00FF04EF">
      <w:pPr>
        <w:pStyle w:val="VistAscreenshot"/>
      </w:pPr>
      <w:r w:rsidRPr="00192604">
        <w:t xml:space="preserve">   WL     ERA Worklist</w:t>
      </w:r>
    </w:p>
    <w:p w14:paraId="5F52FAF3" w14:textId="77777777" w:rsidR="00FF04EF" w:rsidRPr="00663FCD" w:rsidRDefault="00FF04EF" w:rsidP="00FF04EF">
      <w:pPr>
        <w:pStyle w:val="VistAscreenshot"/>
        <w:rPr>
          <w:b/>
        </w:rPr>
      </w:pPr>
      <w:r w:rsidRPr="00663FCD">
        <w:rPr>
          <w:b/>
        </w:rPr>
        <w:t xml:space="preserve">   APAR   Auto-Post Awaiting Resolution</w:t>
      </w:r>
    </w:p>
    <w:p w14:paraId="0D721F90" w14:textId="77777777" w:rsidR="00FF04EF" w:rsidRPr="00192604" w:rsidRDefault="00FF04EF" w:rsidP="00FF04EF">
      <w:pPr>
        <w:pStyle w:val="VistAscreenshot"/>
      </w:pPr>
      <w:r w:rsidRPr="00192604">
        <w:t xml:space="preserve">   MA     Automatic Match EFTs to ERAs</w:t>
      </w:r>
    </w:p>
    <w:p w14:paraId="6E317E46" w14:textId="77777777" w:rsidR="00FF04EF" w:rsidRPr="00192604" w:rsidRDefault="00FF04EF" w:rsidP="00FF04EF">
      <w:pPr>
        <w:pStyle w:val="VistAscreenshot"/>
      </w:pPr>
      <w:r w:rsidRPr="00192604">
        <w:t xml:space="preserve">   MCR    EEOB Move/Copy/Remove</w:t>
      </w:r>
    </w:p>
    <w:p w14:paraId="7BC62EA6" w14:textId="77777777" w:rsidR="00FF04EF" w:rsidRPr="00192604" w:rsidRDefault="00FF04EF" w:rsidP="00FF04EF">
      <w:pPr>
        <w:pStyle w:val="VistAscreenshot"/>
      </w:pPr>
      <w:r w:rsidRPr="00192604">
        <w:t xml:space="preserve">   MM     Manual Match EFT-ERA</w:t>
      </w:r>
    </w:p>
    <w:p w14:paraId="7CF893CE" w14:textId="77777777" w:rsidR="00FF04EF" w:rsidRPr="00192604" w:rsidRDefault="00FF04EF" w:rsidP="00FF04EF">
      <w:pPr>
        <w:pStyle w:val="VistAscreenshot"/>
      </w:pPr>
      <w:r w:rsidRPr="00192604">
        <w:t xml:space="preserve">   MO     Move ERA Total </w:t>
      </w:r>
      <w:proofErr w:type="gramStart"/>
      <w:r w:rsidRPr="00192604">
        <w:t>To</w:t>
      </w:r>
      <w:proofErr w:type="gramEnd"/>
      <w:r w:rsidRPr="00192604">
        <w:t xml:space="preserve"> Suspense</w:t>
      </w:r>
    </w:p>
    <w:p w14:paraId="674B4FA1" w14:textId="77777777" w:rsidR="00FF04EF" w:rsidRPr="00192604" w:rsidRDefault="00FF04EF" w:rsidP="00FF04EF">
      <w:pPr>
        <w:pStyle w:val="VistAscreenshot"/>
      </w:pPr>
      <w:r w:rsidRPr="00192604">
        <w:t xml:space="preserve">   OEFT   Unposted EFT Override</w:t>
      </w:r>
    </w:p>
    <w:p w14:paraId="4F3AAED3" w14:textId="77777777" w:rsidR="00FF04EF" w:rsidRPr="00192604" w:rsidRDefault="00FF04EF" w:rsidP="00FF04EF">
      <w:pPr>
        <w:pStyle w:val="VistAscreenshot"/>
      </w:pPr>
      <w:r w:rsidRPr="00192604">
        <w:t xml:space="preserve">   REFT   Remove Duplicate EFT Deposits</w:t>
      </w:r>
    </w:p>
    <w:p w14:paraId="1951BE9B" w14:textId="77777777" w:rsidR="00FF04EF" w:rsidRPr="00192604" w:rsidRDefault="00FF04EF" w:rsidP="00FF04EF">
      <w:pPr>
        <w:pStyle w:val="VistAscreenshot"/>
      </w:pPr>
      <w:r w:rsidRPr="00192604">
        <w:t xml:space="preserve">   REM    Remove ERA from Active Worklist</w:t>
      </w:r>
    </w:p>
    <w:p w14:paraId="7009EDA3" w14:textId="77777777" w:rsidR="00FF04EF" w:rsidRPr="00192604" w:rsidRDefault="00FF04EF" w:rsidP="00FF04EF">
      <w:pPr>
        <w:pStyle w:val="VistAscreenshot"/>
      </w:pPr>
      <w:r w:rsidRPr="00192604">
        <w:t xml:space="preserve">   REP    EDI Lockbox Reports </w:t>
      </w:r>
      <w:proofErr w:type="gramStart"/>
      <w:r w:rsidRPr="00192604">
        <w:t>Menu ...</w:t>
      </w:r>
      <w:proofErr w:type="gramEnd"/>
    </w:p>
    <w:p w14:paraId="47EE824C" w14:textId="77777777" w:rsidR="00FF04EF" w:rsidRPr="00192604" w:rsidRDefault="00FF04EF" w:rsidP="00FF04EF">
      <w:pPr>
        <w:pStyle w:val="VistAscreenshot"/>
      </w:pPr>
      <w:r w:rsidRPr="00192604">
        <w:t xml:space="preserve">   UN     </w:t>
      </w:r>
      <w:proofErr w:type="spellStart"/>
      <w:r w:rsidRPr="00192604">
        <w:t>Unmatch</w:t>
      </w:r>
      <w:proofErr w:type="spellEnd"/>
      <w:r w:rsidRPr="00192604">
        <w:t xml:space="preserve"> </w:t>
      </w:r>
      <w:proofErr w:type="gramStart"/>
      <w:r w:rsidRPr="00192604">
        <w:t>An</w:t>
      </w:r>
      <w:proofErr w:type="gramEnd"/>
      <w:r w:rsidRPr="00192604">
        <w:t xml:space="preserve"> ERA</w:t>
      </w:r>
    </w:p>
    <w:p w14:paraId="24096FA8" w14:textId="77777777" w:rsidR="00FF04EF" w:rsidRPr="00192604" w:rsidRDefault="00FF04EF" w:rsidP="00FF04EF">
      <w:pPr>
        <w:pStyle w:val="VistAscreenshot"/>
      </w:pPr>
      <w:r w:rsidRPr="00192604">
        <w:t xml:space="preserve">   UP     Update ERA Posted Using Paper EOB</w:t>
      </w:r>
    </w:p>
    <w:p w14:paraId="190D55E7" w14:textId="77777777" w:rsidR="00FF04EF" w:rsidRPr="00192604" w:rsidRDefault="00FF04EF" w:rsidP="00FF04EF">
      <w:pPr>
        <w:pStyle w:val="VistAscreenshot"/>
      </w:pPr>
      <w:r w:rsidRPr="00192604">
        <w:t xml:space="preserve">   ZB     Mark 0-Balance EFT Matched</w:t>
      </w:r>
    </w:p>
    <w:p w14:paraId="2FA5388A" w14:textId="77777777" w:rsidR="00FF04EF" w:rsidRPr="00192604" w:rsidRDefault="00FF04EF" w:rsidP="00FF04EF">
      <w:pPr>
        <w:pStyle w:val="VistAscreenshot"/>
      </w:pPr>
    </w:p>
    <w:p w14:paraId="7076D3C2" w14:textId="77777777" w:rsidR="00FF04EF" w:rsidRPr="00192604" w:rsidRDefault="00FF04EF" w:rsidP="00FF04EF">
      <w:pPr>
        <w:pStyle w:val="VistAscreenshot"/>
      </w:pPr>
      <w:r w:rsidRPr="00192604">
        <w:t xml:space="preserve">Select EDI Lockbox &lt;TEST ACCOUNT&gt; Option: </w:t>
      </w:r>
      <w:proofErr w:type="gramStart"/>
      <w:r w:rsidRPr="00192604">
        <w:t>APAR  Auto</w:t>
      </w:r>
      <w:proofErr w:type="gramEnd"/>
      <w:r w:rsidRPr="00192604">
        <w:t>-Post Awaiting Resolution</w:t>
      </w:r>
    </w:p>
    <w:p w14:paraId="19A69A36" w14:textId="77777777" w:rsidR="00FF04EF" w:rsidRDefault="00FF04EF" w:rsidP="00FF04EF">
      <w:pPr>
        <w:pStyle w:val="VistAscreenshot"/>
        <w:rPr>
          <w:b/>
          <w:color w:val="FF0000"/>
        </w:rPr>
      </w:pPr>
    </w:p>
    <w:p w14:paraId="2776D047" w14:textId="77777777" w:rsidR="00FF04EF" w:rsidRPr="00192604" w:rsidRDefault="00FF04EF" w:rsidP="00FF04EF">
      <w:pPr>
        <w:pStyle w:val="VistAscreenshot"/>
        <w:rPr>
          <w:b/>
          <w:color w:val="FF0000"/>
        </w:rPr>
      </w:pPr>
      <w:r w:rsidRPr="00867E37">
        <w:rPr>
          <w:b/>
          <w:color w:val="FF0000"/>
          <w:highlight w:val="yellow"/>
        </w:rPr>
        <w:lastRenderedPageBreak/>
        <w:t>Use preferred view? NO//</w:t>
      </w:r>
    </w:p>
    <w:p w14:paraId="1420F249" w14:textId="77777777" w:rsidR="00FF04EF" w:rsidRPr="00192604" w:rsidRDefault="00FF04EF" w:rsidP="00FF04EF">
      <w:pPr>
        <w:pStyle w:val="VistAscreenshot"/>
      </w:pPr>
    </w:p>
    <w:p w14:paraId="4EFBA0BA" w14:textId="77777777" w:rsidR="00FF04EF" w:rsidRPr="00192604" w:rsidRDefault="00FF04EF" w:rsidP="00FF04EF">
      <w:pPr>
        <w:pStyle w:val="VistAscreenshot"/>
      </w:pPr>
      <w:r w:rsidRPr="00192604">
        <w:t>(A)LL PAYERS, (R</w:t>
      </w:r>
      <w:proofErr w:type="gramStart"/>
      <w:r w:rsidRPr="00192604">
        <w:t>)ANGE</w:t>
      </w:r>
      <w:proofErr w:type="gramEnd"/>
      <w:r w:rsidRPr="00192604">
        <w:t xml:space="preserve"> OF PAYER NAMES: A// LL</w:t>
      </w:r>
    </w:p>
    <w:p w14:paraId="2651E0FB" w14:textId="77777777" w:rsidR="00FF04EF" w:rsidRPr="00192604" w:rsidRDefault="00FF04EF" w:rsidP="00FF04EF">
      <w:pPr>
        <w:pStyle w:val="VistAscreenshot"/>
      </w:pPr>
    </w:p>
    <w:p w14:paraId="2E30B5C2" w14:textId="77777777" w:rsidR="00FF04EF" w:rsidRPr="00192604" w:rsidRDefault="00FF04EF" w:rsidP="00FF04EF">
      <w:pPr>
        <w:pStyle w:val="VistAscreenshot"/>
      </w:pPr>
      <w:r w:rsidRPr="00192604">
        <w:t>DO YOU WANT TO SAVE THIS AS YOUR PREFERRED VIEW (Y/N)? NO//</w:t>
      </w:r>
    </w:p>
    <w:p w14:paraId="1DB98C46" w14:textId="77777777" w:rsidR="00FF04EF" w:rsidRDefault="00FF04EF" w:rsidP="00FF04EF"/>
    <w:p w14:paraId="72472721" w14:textId="508B17F5" w:rsidR="00FF04EF" w:rsidRPr="00DB7E13" w:rsidRDefault="00FF04EF" w:rsidP="00FF04EF">
      <w:pPr>
        <w:rPr>
          <w:b/>
        </w:rPr>
      </w:pPr>
      <w:r w:rsidRPr="00DB7E13">
        <w:rPr>
          <w:b/>
        </w:rPr>
        <w:t xml:space="preserve">The user is presented with the Auto Post – Await Resolution </w:t>
      </w:r>
      <w:r w:rsidR="00894725">
        <w:rPr>
          <w:b/>
        </w:rPr>
        <w:t>Worklist</w:t>
      </w:r>
      <w:r w:rsidRPr="00DB7E13">
        <w:rPr>
          <w:b/>
        </w:rPr>
        <w:t>.</w:t>
      </w:r>
      <w:r w:rsidR="00894725">
        <w:rPr>
          <w:b/>
        </w:rPr>
        <w:t xml:space="preserve"> The selected filtering option is displayed in the header after the </w:t>
      </w:r>
      <w:r w:rsidR="00B442AF">
        <w:rPr>
          <w:b/>
        </w:rPr>
        <w:t>label ‘C</w:t>
      </w:r>
      <w:r w:rsidR="00894725">
        <w:rPr>
          <w:b/>
        </w:rPr>
        <w:t xml:space="preserve">urrent </w:t>
      </w:r>
      <w:r w:rsidR="00B442AF">
        <w:rPr>
          <w:b/>
        </w:rPr>
        <w:t>V</w:t>
      </w:r>
      <w:r w:rsidR="00894725">
        <w:rPr>
          <w:b/>
        </w:rPr>
        <w:t>iew</w:t>
      </w:r>
      <w:r w:rsidR="00B442AF">
        <w:rPr>
          <w:b/>
        </w:rPr>
        <w:t>’</w:t>
      </w:r>
      <w:r w:rsidR="00894725">
        <w:rPr>
          <w:b/>
        </w:rPr>
        <w:t>.</w:t>
      </w:r>
    </w:p>
    <w:p w14:paraId="2EB504B1" w14:textId="77777777" w:rsidR="00FF04EF" w:rsidRDefault="00FF04EF" w:rsidP="00FF04EF"/>
    <w:p w14:paraId="7181BCC2" w14:textId="77777777" w:rsidR="00FF04EF" w:rsidRPr="00192604" w:rsidRDefault="00FF04EF" w:rsidP="00FF04EF">
      <w:pPr>
        <w:pStyle w:val="VistAscreenshot"/>
        <w:rPr>
          <w:u w:val="single"/>
        </w:rPr>
      </w:pPr>
      <w:r w:rsidRPr="00192604">
        <w:rPr>
          <w:b/>
          <w:bCs/>
          <w:u w:val="single"/>
        </w:rPr>
        <w:t>AUTOPOST - AWAIT RESOLUTION</w:t>
      </w:r>
      <w:r w:rsidRPr="00192604">
        <w:rPr>
          <w:u w:val="single"/>
        </w:rPr>
        <w:t xml:space="preserve">   Oct 05, 2016@11:47:06          Page:    1 of    1 </w:t>
      </w:r>
    </w:p>
    <w:p w14:paraId="1933631A" w14:textId="77777777" w:rsidR="00FF04EF" w:rsidRDefault="00FF04EF" w:rsidP="00FF04EF">
      <w:pPr>
        <w:pStyle w:val="VistAscreenshot"/>
      </w:pPr>
      <w:r>
        <w:t>Current View:    ALL PAYERS</w:t>
      </w:r>
    </w:p>
    <w:p w14:paraId="636DA367" w14:textId="77777777" w:rsidR="00FF04EF" w:rsidRDefault="00FF04EF" w:rsidP="00FF04EF">
      <w:pPr>
        <w:pStyle w:val="VistAscreenshot"/>
      </w:pPr>
    </w:p>
    <w:p w14:paraId="002280C9" w14:textId="77777777" w:rsidR="00FF04EF" w:rsidRDefault="00FF04EF" w:rsidP="00FF04EF">
      <w:pPr>
        <w:pStyle w:val="VistAscreenshot"/>
      </w:pPr>
      <w:r>
        <w:t xml:space="preserve">         ERA#.</w:t>
      </w:r>
      <w:proofErr w:type="spellStart"/>
      <w:r>
        <w:t>Seq</w:t>
      </w:r>
      <w:proofErr w:type="spellEnd"/>
      <w:r>
        <w:t xml:space="preserve">        Claim#       Posted </w:t>
      </w:r>
      <w:proofErr w:type="spellStart"/>
      <w:r>
        <w:t>Amt</w:t>
      </w:r>
      <w:proofErr w:type="spellEnd"/>
      <w:r>
        <w:t xml:space="preserve">    Post Date   Un-posted Bal</w:t>
      </w:r>
    </w:p>
    <w:p w14:paraId="46B354BE" w14:textId="77777777" w:rsidR="00FF04EF" w:rsidRPr="00192604" w:rsidRDefault="00FF04EF" w:rsidP="00FF04EF">
      <w:pPr>
        <w:pStyle w:val="VistAscreenshot"/>
        <w:rPr>
          <w:u w:val="single"/>
        </w:rPr>
      </w:pPr>
      <w:r w:rsidRPr="00192604">
        <w:rPr>
          <w:u w:val="single"/>
        </w:rPr>
        <w:t xml:space="preserve">        </w:t>
      </w:r>
      <w:proofErr w:type="gramStart"/>
      <w:r w:rsidRPr="00192604">
        <w:rPr>
          <w:u w:val="single"/>
        </w:rPr>
        <w:t>Payer Name/ID</w:t>
      </w:r>
      <w:r>
        <w:rPr>
          <w:u w:val="single"/>
        </w:rPr>
        <w:t xml:space="preserve">                                                         .</w:t>
      </w:r>
      <w:proofErr w:type="gramEnd"/>
      <w:r w:rsidRPr="00192604">
        <w:rPr>
          <w:u w:val="single"/>
        </w:rPr>
        <w:t xml:space="preserve">                                                           </w:t>
      </w:r>
    </w:p>
    <w:p w14:paraId="68C6DFEE" w14:textId="77777777" w:rsidR="00FF04EF" w:rsidRDefault="00FF04EF" w:rsidP="00FF04EF">
      <w:pPr>
        <w:pStyle w:val="VistAscreenshot"/>
      </w:pPr>
      <w:r>
        <w:t xml:space="preserve">THERE ARE NO EEOBs MATCHING YOUR SELECTION CRITERIA                             </w:t>
      </w:r>
    </w:p>
    <w:p w14:paraId="30898CB2" w14:textId="77777777" w:rsidR="00FF04EF" w:rsidRDefault="00FF04EF" w:rsidP="00FF04EF">
      <w:pPr>
        <w:pStyle w:val="VistAscreenshot"/>
      </w:pPr>
    </w:p>
    <w:p w14:paraId="27E75D56" w14:textId="77777777" w:rsidR="00FF04EF" w:rsidRDefault="00FF04EF" w:rsidP="00FF04EF">
      <w:pPr>
        <w:pStyle w:val="VistAscreenshot"/>
      </w:pPr>
    </w:p>
    <w:p w14:paraId="71F46975" w14:textId="77777777" w:rsidR="00FF04EF" w:rsidRDefault="00FF04EF" w:rsidP="00FF04EF">
      <w:pPr>
        <w:pStyle w:val="VistAscreenshot"/>
      </w:pPr>
    </w:p>
    <w:p w14:paraId="487E96B4" w14:textId="77777777" w:rsidR="00FF04EF" w:rsidRDefault="00FF04EF" w:rsidP="00FF04EF">
      <w:pPr>
        <w:pStyle w:val="VistAscreenshot"/>
      </w:pPr>
      <w:r>
        <w:t xml:space="preserve">          </w:t>
      </w:r>
      <w:proofErr w:type="gramStart"/>
      <w:r>
        <w:t>Enter ??</w:t>
      </w:r>
      <w:proofErr w:type="gramEnd"/>
      <w:r>
        <w:t xml:space="preserve"> </w:t>
      </w:r>
      <w:proofErr w:type="gramStart"/>
      <w:r>
        <w:t>for</w:t>
      </w:r>
      <w:proofErr w:type="gramEnd"/>
      <w:r>
        <w:t xml:space="preserve"> more actions                                             </w:t>
      </w:r>
    </w:p>
    <w:p w14:paraId="3B685221" w14:textId="77777777" w:rsidR="00FF04EF" w:rsidRDefault="00FF04EF" w:rsidP="00FF04EF">
      <w:pPr>
        <w:pStyle w:val="VistAscreenshot"/>
      </w:pPr>
      <w:r>
        <w:t xml:space="preserve">    Select EEOB               View/Print ERA</w:t>
      </w:r>
    </w:p>
    <w:p w14:paraId="2C23948E" w14:textId="77777777" w:rsidR="00FF04EF" w:rsidRDefault="00FF04EF" w:rsidP="00FF04EF">
      <w:pPr>
        <w:pStyle w:val="VistAscreenshot"/>
      </w:pPr>
      <w:r>
        <w:t xml:space="preserve">    Change View               Exit</w:t>
      </w:r>
    </w:p>
    <w:p w14:paraId="6C06D9E2" w14:textId="77777777" w:rsidR="00FF04EF" w:rsidRDefault="00FF04EF" w:rsidP="00FF04EF">
      <w:pPr>
        <w:pStyle w:val="VistAscreenshot"/>
      </w:pPr>
      <w:r>
        <w:t>Select Action: Quit//</w:t>
      </w:r>
    </w:p>
    <w:p w14:paraId="3597754B" w14:textId="78601FD1" w:rsidR="00FF04EF" w:rsidRDefault="00FF04EF" w:rsidP="00FF04EF"/>
    <w:p w14:paraId="27238239" w14:textId="764281AB" w:rsidR="00894725" w:rsidRDefault="00894725" w:rsidP="00894725">
      <w:pPr>
        <w:rPr>
          <w:b/>
        </w:rPr>
      </w:pPr>
      <w:r>
        <w:rPr>
          <w:b/>
        </w:rPr>
        <w:t xml:space="preserve">The Change View action from the APAR </w:t>
      </w:r>
    </w:p>
    <w:p w14:paraId="18479196" w14:textId="62B17658" w:rsidR="00894725" w:rsidRPr="00CD399A" w:rsidRDefault="00894725" w:rsidP="00894725">
      <w:r w:rsidRPr="00CD399A">
        <w:t xml:space="preserve">When the user selects the action CHANGE VIEW (within the </w:t>
      </w:r>
      <w:r>
        <w:t>APAR</w:t>
      </w:r>
      <w:r w:rsidRPr="00CD399A">
        <w:t xml:space="preserve"> Worklist</w:t>
      </w:r>
      <w:r>
        <w:t xml:space="preserve"> </w:t>
      </w:r>
      <w:r w:rsidRPr="00CD399A">
        <w:t>screen)</w:t>
      </w:r>
      <w:r>
        <w:t>,</w:t>
      </w:r>
      <w:r w:rsidRPr="00CD399A">
        <w:t xml:space="preserve"> the user</w:t>
      </w:r>
      <w:r>
        <w:t xml:space="preserve"> is currently prompted to select new filtering criteria. </w:t>
      </w:r>
      <w:r w:rsidRPr="00CD399A">
        <w:t xml:space="preserve"> </w:t>
      </w:r>
      <w:r>
        <w:t xml:space="preserve">With this enhancement, a new prompt will be added (‘Use preferred view’ with a default of ‘NO’ – see highlighted below) before </w:t>
      </w:r>
      <w:r w:rsidRPr="00CD399A">
        <w:t>select</w:t>
      </w:r>
      <w:r>
        <w:t>ing new filtering criteria.</w:t>
      </w:r>
      <w:r w:rsidRPr="00CD399A">
        <w:t xml:space="preserve"> </w:t>
      </w:r>
      <w:r>
        <w:t xml:space="preserve">This new prompt will ONLY display if the user has an APAR Preferred view defined AND the current APAR display is NOT using the preferred view criteria.  If the new prompt is not displayed, the user will be prompted to enter new filtering criteria (and optionally save it as their APAR preferred view) and the APAR will be redisplayed using the newly selected filtering criteria as before.  If the user answers ‘NO’ to the ‘Use preferred view’ prompt, they will be prompted to enter new filtering criteria (and optionally save it as their APAR preferred view) and the APAR will be redisplayed using the newly selected filtering criteria.  </w:t>
      </w:r>
      <w:proofErr w:type="gramStart"/>
      <w:r>
        <w:t>If the user answers ‘YES’ to the ‘Use preferred view’ prompt, they will NOT be prompted to enter new filtering criteria.</w:t>
      </w:r>
      <w:proofErr w:type="gramEnd"/>
      <w:r>
        <w:t xml:space="preserve">  Instead, the filtering criteria will be taken from the APAR preferred view and the APAR will be redisplayed using the newly selected filtering criteria.</w:t>
      </w:r>
    </w:p>
    <w:p w14:paraId="1D422085" w14:textId="77777777" w:rsidR="00FF04EF" w:rsidRDefault="00FF04EF" w:rsidP="00FF04EF"/>
    <w:p w14:paraId="72760AE4" w14:textId="77777777" w:rsidR="00FF04EF" w:rsidRDefault="00FF04EF" w:rsidP="00FF04EF">
      <w:pPr>
        <w:pStyle w:val="VistAscreenshot"/>
      </w:pPr>
      <w:r>
        <w:t xml:space="preserve">Select Action: Quit// CHANGE   </w:t>
      </w:r>
      <w:proofErr w:type="spellStart"/>
      <w:r>
        <w:t>Change</w:t>
      </w:r>
      <w:proofErr w:type="spellEnd"/>
      <w:r>
        <w:t xml:space="preserve"> View  </w:t>
      </w:r>
    </w:p>
    <w:p w14:paraId="358CCBAF" w14:textId="77777777" w:rsidR="00FF04EF" w:rsidRDefault="00FF04EF" w:rsidP="00FF04EF">
      <w:pPr>
        <w:pStyle w:val="VistAscreenshot"/>
      </w:pPr>
    </w:p>
    <w:p w14:paraId="756EBFFA" w14:textId="77777777" w:rsidR="00FF04EF" w:rsidRPr="00192604" w:rsidRDefault="00FF04EF" w:rsidP="00FF04EF">
      <w:pPr>
        <w:pStyle w:val="VistAscreenshot"/>
        <w:rPr>
          <w:b/>
          <w:color w:val="FF0000"/>
        </w:rPr>
      </w:pPr>
      <w:r w:rsidRPr="00867E37">
        <w:rPr>
          <w:b/>
          <w:color w:val="FF0000"/>
          <w:highlight w:val="yellow"/>
        </w:rPr>
        <w:t>Use preferred view? NO//</w:t>
      </w:r>
    </w:p>
    <w:p w14:paraId="34C7DDFF" w14:textId="77777777" w:rsidR="00FF04EF" w:rsidRDefault="00FF04EF" w:rsidP="00FF04EF">
      <w:pPr>
        <w:pStyle w:val="VistAscreenshot"/>
      </w:pPr>
    </w:p>
    <w:p w14:paraId="729C42FF" w14:textId="77777777" w:rsidR="00FF04EF" w:rsidRDefault="00FF04EF" w:rsidP="00FF04EF">
      <w:pPr>
        <w:pStyle w:val="VistAscreenshot"/>
      </w:pPr>
      <w:r>
        <w:t>(A)LL PAYERS, (R</w:t>
      </w:r>
      <w:proofErr w:type="gramStart"/>
      <w:r>
        <w:t>)ANGE</w:t>
      </w:r>
      <w:proofErr w:type="gramEnd"/>
      <w:r>
        <w:t xml:space="preserve"> OF PAYER NAMES: A// LL</w:t>
      </w:r>
    </w:p>
    <w:p w14:paraId="6FC315CA" w14:textId="77777777" w:rsidR="00FF04EF" w:rsidRDefault="00FF04EF" w:rsidP="00FF04EF">
      <w:pPr>
        <w:pStyle w:val="VistAscreenshot"/>
      </w:pPr>
    </w:p>
    <w:p w14:paraId="2A27C89E" w14:textId="77777777" w:rsidR="00FF04EF" w:rsidRDefault="00FF04EF" w:rsidP="00FF04EF">
      <w:pPr>
        <w:pStyle w:val="VistAscreenshot"/>
      </w:pPr>
      <w:r>
        <w:t>DO YOU WANT TO SAVE THIS AS YOUR PREFERRED VIEW (Y/N)? NO//</w:t>
      </w:r>
    </w:p>
    <w:p w14:paraId="53480DF8" w14:textId="77777777" w:rsidR="00FF04EF" w:rsidRDefault="00FF04EF" w:rsidP="00FF04EF"/>
    <w:p w14:paraId="0E4CC242" w14:textId="77777777" w:rsidR="00FF04EF" w:rsidRPr="00192604" w:rsidRDefault="00FF04EF" w:rsidP="00FF04EF"/>
    <w:p w14:paraId="28314496" w14:textId="77777777" w:rsidR="00066EB0" w:rsidRDefault="00066EB0" w:rsidP="00066EB0">
      <w:pPr>
        <w:pStyle w:val="BodyText"/>
        <w:rPr>
          <w:b/>
        </w:rPr>
      </w:pPr>
      <w:r w:rsidRPr="00323D33">
        <w:rPr>
          <w:rFonts w:ascii="Times New Roman" w:hAnsi="Times New Roman"/>
        </w:rPr>
        <w:t xml:space="preserve">  </w:t>
      </w:r>
      <w:r>
        <w:rPr>
          <w:b/>
        </w:rPr>
        <w:t>Resolution – Added Changed Objects</w:t>
      </w:r>
    </w:p>
    <w:p w14:paraId="6F123FAB" w14:textId="77777777" w:rsidR="006B18D6" w:rsidRDefault="006B18D6" w:rsidP="006B18D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AF1EA3" w:rsidRPr="00D54506" w14:paraId="6B8CF1F7" w14:textId="77777777" w:rsidTr="00AF1EA3">
        <w:trPr>
          <w:cantSplit/>
          <w:tblHeader/>
        </w:trPr>
        <w:tc>
          <w:tcPr>
            <w:tcW w:w="1510" w:type="pct"/>
            <w:shd w:val="clear" w:color="auto" w:fill="D9D9D9" w:themeFill="background1" w:themeFillShade="D9"/>
            <w:vAlign w:val="center"/>
          </w:tcPr>
          <w:p w14:paraId="4FF57966" w14:textId="77777777" w:rsidR="00AF1EA3" w:rsidRPr="00D54506" w:rsidRDefault="00AF1EA3" w:rsidP="00AF1EA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73F1ECA" w14:textId="77777777" w:rsidR="00AF1EA3" w:rsidRPr="00D54506" w:rsidRDefault="00AF1EA3" w:rsidP="00AF1EA3">
            <w:pPr>
              <w:pStyle w:val="TableHeading"/>
            </w:pPr>
            <w:r w:rsidRPr="00D54506">
              <w:t>Activities</w:t>
            </w:r>
          </w:p>
        </w:tc>
      </w:tr>
      <w:tr w:rsidR="00AF1EA3" w:rsidRPr="00D54506" w14:paraId="46643979" w14:textId="77777777" w:rsidTr="00AF1EA3">
        <w:trPr>
          <w:cantSplit/>
          <w:tblHeader/>
        </w:trPr>
        <w:tc>
          <w:tcPr>
            <w:tcW w:w="1510" w:type="pct"/>
            <w:shd w:val="clear" w:color="auto" w:fill="D9D9D9"/>
            <w:vAlign w:val="center"/>
          </w:tcPr>
          <w:p w14:paraId="192B6E9E" w14:textId="77777777" w:rsidR="00AF1EA3" w:rsidRPr="00D54506" w:rsidRDefault="00AF1EA3" w:rsidP="00AF1EA3">
            <w:pPr>
              <w:pStyle w:val="TableText"/>
              <w:rPr>
                <w:b/>
              </w:rPr>
            </w:pPr>
            <w:r w:rsidRPr="00D54506">
              <w:rPr>
                <w:b/>
              </w:rPr>
              <w:t>Routine Name</w:t>
            </w:r>
          </w:p>
        </w:tc>
        <w:tc>
          <w:tcPr>
            <w:tcW w:w="3490" w:type="pct"/>
            <w:gridSpan w:val="4"/>
            <w:tcBorders>
              <w:bottom w:val="single" w:sz="6" w:space="0" w:color="000000"/>
            </w:tcBorders>
          </w:tcPr>
          <w:p w14:paraId="323F6DCE" w14:textId="0248763E" w:rsidR="00AF1EA3" w:rsidRPr="00AF1EA3" w:rsidRDefault="00AF1EA3" w:rsidP="00AF1EA3">
            <w:pPr>
              <w:pStyle w:val="TableText"/>
              <w:rPr>
                <w:rFonts w:ascii="Times New Roman" w:hAnsi="Times New Roman" w:cs="Times New Roman"/>
                <w:b/>
              </w:rPr>
            </w:pPr>
            <w:r w:rsidRPr="00AF1EA3">
              <w:rPr>
                <w:rFonts w:ascii="Times New Roman" w:hAnsi="Times New Roman" w:cs="Times New Roman"/>
              </w:rPr>
              <w:t>RCDPEWL</w:t>
            </w:r>
          </w:p>
        </w:tc>
      </w:tr>
      <w:tr w:rsidR="00AF1EA3" w:rsidRPr="00D54506" w14:paraId="0DAE2041" w14:textId="77777777" w:rsidTr="00AF1EA3">
        <w:trPr>
          <w:cantSplit/>
        </w:trPr>
        <w:tc>
          <w:tcPr>
            <w:tcW w:w="1510" w:type="pct"/>
            <w:shd w:val="clear" w:color="auto" w:fill="D9D9D9"/>
            <w:vAlign w:val="center"/>
          </w:tcPr>
          <w:p w14:paraId="0DFDB54C" w14:textId="77777777" w:rsidR="00AF1EA3" w:rsidRPr="00D54506" w:rsidRDefault="00AF1EA3" w:rsidP="00AF1EA3">
            <w:pPr>
              <w:pStyle w:val="TableText"/>
              <w:rPr>
                <w:b/>
              </w:rPr>
            </w:pPr>
            <w:r w:rsidRPr="00D54506">
              <w:rPr>
                <w:b/>
              </w:rPr>
              <w:t>Enhancement Category</w:t>
            </w:r>
          </w:p>
        </w:tc>
        <w:tc>
          <w:tcPr>
            <w:tcW w:w="613" w:type="pct"/>
            <w:tcBorders>
              <w:right w:val="nil"/>
            </w:tcBorders>
          </w:tcPr>
          <w:p w14:paraId="5920CC05"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5A3FCA7C" w14:textId="58EB52D5" w:rsidR="00AF1EA3" w:rsidRPr="00D54506" w:rsidRDefault="00AF1EA3" w:rsidP="00AF1EA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0E1B53">
              <w:rPr>
                <w:rFonts w:ascii="Garamond" w:hAnsi="Garamond"/>
              </w:rPr>
            </w:r>
            <w:r w:rsidR="000E1B53">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C47DBC0"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BC63362"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AF1EA3" w:rsidRPr="00D54506" w14:paraId="2874F098" w14:textId="77777777" w:rsidTr="00AF1EA3">
        <w:trPr>
          <w:cantSplit/>
        </w:trPr>
        <w:tc>
          <w:tcPr>
            <w:tcW w:w="1510" w:type="pct"/>
            <w:shd w:val="clear" w:color="auto" w:fill="D9D9D9"/>
            <w:vAlign w:val="center"/>
          </w:tcPr>
          <w:p w14:paraId="6C18156F" w14:textId="77777777" w:rsidR="00AF1EA3" w:rsidRPr="00D54506" w:rsidRDefault="00AF1EA3" w:rsidP="00AF1EA3">
            <w:pPr>
              <w:pStyle w:val="TableText"/>
              <w:rPr>
                <w:b/>
              </w:rPr>
            </w:pPr>
            <w:r w:rsidRPr="00D54506">
              <w:rPr>
                <w:b/>
              </w:rPr>
              <w:t>RTM</w:t>
            </w:r>
          </w:p>
        </w:tc>
        <w:tc>
          <w:tcPr>
            <w:tcW w:w="3490" w:type="pct"/>
            <w:gridSpan w:val="4"/>
          </w:tcPr>
          <w:p w14:paraId="72FB2986" w14:textId="77777777" w:rsidR="00AF1EA3" w:rsidRPr="00D54506" w:rsidRDefault="00AF1EA3" w:rsidP="00AF1EA3">
            <w:pPr>
              <w:pStyle w:val="TableText"/>
              <w:rPr>
                <w:rFonts w:ascii="Garamond" w:hAnsi="Garamond"/>
                <w:iCs/>
              </w:rPr>
            </w:pPr>
          </w:p>
        </w:tc>
      </w:tr>
      <w:tr w:rsidR="00AF1EA3" w:rsidRPr="00D54506" w14:paraId="66443DC3" w14:textId="77777777" w:rsidTr="00AF1EA3">
        <w:trPr>
          <w:cantSplit/>
        </w:trPr>
        <w:tc>
          <w:tcPr>
            <w:tcW w:w="1510" w:type="pct"/>
            <w:tcBorders>
              <w:bottom w:val="single" w:sz="6" w:space="0" w:color="000000"/>
            </w:tcBorders>
            <w:shd w:val="clear" w:color="auto" w:fill="D9D9D9"/>
            <w:vAlign w:val="center"/>
          </w:tcPr>
          <w:p w14:paraId="293EB4E3" w14:textId="77777777" w:rsidR="00AF1EA3" w:rsidRPr="00D54506" w:rsidRDefault="00AF1EA3" w:rsidP="00AF1EA3">
            <w:pPr>
              <w:pStyle w:val="TableText"/>
              <w:rPr>
                <w:b/>
              </w:rPr>
            </w:pPr>
            <w:r w:rsidRPr="00D54506">
              <w:rPr>
                <w:b/>
              </w:rPr>
              <w:t>Related Options</w:t>
            </w:r>
          </w:p>
        </w:tc>
        <w:tc>
          <w:tcPr>
            <w:tcW w:w="3490" w:type="pct"/>
            <w:gridSpan w:val="4"/>
            <w:tcBorders>
              <w:bottom w:val="single" w:sz="4" w:space="0" w:color="auto"/>
            </w:tcBorders>
          </w:tcPr>
          <w:p w14:paraId="65AE2EBF" w14:textId="77777777" w:rsidR="00AF1EA3" w:rsidRPr="00D54506" w:rsidRDefault="00AF1EA3" w:rsidP="00AF1EA3">
            <w:pPr>
              <w:pStyle w:val="TableText"/>
              <w:rPr>
                <w:rFonts w:ascii="Garamond" w:hAnsi="Garamond"/>
              </w:rPr>
            </w:pPr>
          </w:p>
        </w:tc>
      </w:tr>
    </w:tbl>
    <w:p w14:paraId="63023CA7" w14:textId="77777777" w:rsidR="00AF1EA3" w:rsidRDefault="00AF1EA3" w:rsidP="00AF1EA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AF1EA3" w:rsidRPr="00D54506" w14:paraId="4E14F98D" w14:textId="77777777" w:rsidTr="00AF1EA3">
        <w:trPr>
          <w:cantSplit/>
          <w:trHeight w:val="318"/>
          <w:tblHeader/>
        </w:trPr>
        <w:tc>
          <w:tcPr>
            <w:tcW w:w="1510" w:type="pct"/>
            <w:tcBorders>
              <w:top w:val="single" w:sz="6" w:space="0" w:color="000000"/>
              <w:bottom w:val="single" w:sz="6" w:space="0" w:color="000000"/>
            </w:tcBorders>
            <w:shd w:val="clear" w:color="auto" w:fill="D9D9D9"/>
            <w:vAlign w:val="center"/>
          </w:tcPr>
          <w:p w14:paraId="67DDB233" w14:textId="77777777" w:rsidR="00AF1EA3" w:rsidRPr="00D54506" w:rsidRDefault="00AF1EA3" w:rsidP="00AF1EA3">
            <w:pPr>
              <w:pStyle w:val="TableHeading"/>
            </w:pPr>
            <w:r w:rsidRPr="00D54506">
              <w:t>Related Routines</w:t>
            </w:r>
          </w:p>
        </w:tc>
        <w:tc>
          <w:tcPr>
            <w:tcW w:w="1529" w:type="pct"/>
            <w:tcBorders>
              <w:bottom w:val="single" w:sz="4" w:space="0" w:color="auto"/>
            </w:tcBorders>
            <w:shd w:val="clear" w:color="auto" w:fill="D9D9D9"/>
          </w:tcPr>
          <w:p w14:paraId="3F0A3F12" w14:textId="77777777" w:rsidR="00AF1EA3" w:rsidRPr="00D54506" w:rsidRDefault="00AF1EA3" w:rsidP="00AF1EA3">
            <w:pPr>
              <w:pStyle w:val="TableHeading"/>
            </w:pPr>
            <w:r w:rsidRPr="00D54506">
              <w:t>Routines “Called By”</w:t>
            </w:r>
          </w:p>
        </w:tc>
        <w:tc>
          <w:tcPr>
            <w:tcW w:w="1961" w:type="pct"/>
            <w:tcBorders>
              <w:bottom w:val="single" w:sz="4" w:space="0" w:color="auto"/>
            </w:tcBorders>
            <w:shd w:val="clear" w:color="auto" w:fill="D9D9D9"/>
          </w:tcPr>
          <w:p w14:paraId="072268A3" w14:textId="77777777" w:rsidR="00AF1EA3" w:rsidRPr="00D54506" w:rsidRDefault="00AF1EA3" w:rsidP="00AF1EA3">
            <w:pPr>
              <w:pStyle w:val="TableHeading"/>
            </w:pPr>
            <w:r w:rsidRPr="00D54506">
              <w:t xml:space="preserve">Routines “Called”   </w:t>
            </w:r>
          </w:p>
        </w:tc>
      </w:tr>
      <w:tr w:rsidR="00AF1EA3" w:rsidRPr="00D54506" w14:paraId="2302C83A" w14:textId="77777777" w:rsidTr="00AF1EA3">
        <w:trPr>
          <w:cantSplit/>
          <w:trHeight w:val="697"/>
        </w:trPr>
        <w:tc>
          <w:tcPr>
            <w:tcW w:w="1510" w:type="pct"/>
            <w:tcBorders>
              <w:top w:val="single" w:sz="6" w:space="0" w:color="000000"/>
              <w:bottom w:val="single" w:sz="6" w:space="0" w:color="000000"/>
            </w:tcBorders>
            <w:shd w:val="clear" w:color="auto" w:fill="D9D9D9"/>
            <w:vAlign w:val="center"/>
          </w:tcPr>
          <w:p w14:paraId="15B662E1" w14:textId="77777777" w:rsidR="00AF1EA3" w:rsidRPr="00D54506" w:rsidRDefault="00AF1EA3" w:rsidP="00AF1EA3">
            <w:pPr>
              <w:pStyle w:val="TableText"/>
              <w:rPr>
                <w:b/>
              </w:rPr>
            </w:pPr>
          </w:p>
        </w:tc>
        <w:tc>
          <w:tcPr>
            <w:tcW w:w="1529" w:type="pct"/>
            <w:tcBorders>
              <w:bottom w:val="single" w:sz="4" w:space="0" w:color="auto"/>
            </w:tcBorders>
            <w:vAlign w:val="center"/>
          </w:tcPr>
          <w:p w14:paraId="4DEA3D09" w14:textId="77777777" w:rsidR="00AF1EA3" w:rsidRDefault="00AF1EA3" w:rsidP="00AF1EA3">
            <w:pPr>
              <w:pStyle w:val="TableText"/>
              <w:rPr>
                <w:rFonts w:ascii="Times New Roman" w:hAnsi="Times New Roman" w:cs="Times New Roman"/>
              </w:rPr>
            </w:pPr>
            <w:r>
              <w:rPr>
                <w:rFonts w:ascii="Times New Roman" w:hAnsi="Times New Roman" w:cs="Times New Roman"/>
              </w:rPr>
              <w:t>RCDPEAA3</w:t>
            </w:r>
          </w:p>
          <w:p w14:paraId="2934760E" w14:textId="77777777" w:rsidR="00AF1EA3" w:rsidRDefault="00AF1EA3" w:rsidP="00AF1EA3">
            <w:pPr>
              <w:pStyle w:val="TableText"/>
              <w:rPr>
                <w:rFonts w:ascii="Times New Roman" w:hAnsi="Times New Roman" w:cs="Times New Roman"/>
              </w:rPr>
            </w:pPr>
            <w:r>
              <w:rPr>
                <w:rFonts w:ascii="Times New Roman" w:hAnsi="Times New Roman" w:cs="Times New Roman"/>
              </w:rPr>
              <w:t>RCDPEAP</w:t>
            </w:r>
          </w:p>
          <w:p w14:paraId="5CA1B01B" w14:textId="77777777" w:rsidR="00AF1EA3" w:rsidRDefault="00AF1EA3" w:rsidP="00AF1EA3">
            <w:pPr>
              <w:pStyle w:val="TableText"/>
              <w:rPr>
                <w:rFonts w:ascii="Times New Roman" w:hAnsi="Times New Roman" w:cs="Times New Roman"/>
              </w:rPr>
            </w:pPr>
            <w:r>
              <w:rPr>
                <w:rFonts w:ascii="Times New Roman" w:hAnsi="Times New Roman" w:cs="Times New Roman"/>
              </w:rPr>
              <w:t>RCDPEWL0</w:t>
            </w:r>
          </w:p>
          <w:p w14:paraId="3B553F6B" w14:textId="77777777" w:rsidR="00AF1EA3" w:rsidRDefault="00AF1EA3" w:rsidP="00AF1EA3">
            <w:pPr>
              <w:pStyle w:val="TableText"/>
              <w:rPr>
                <w:rFonts w:ascii="Times New Roman" w:hAnsi="Times New Roman" w:cs="Times New Roman"/>
              </w:rPr>
            </w:pPr>
            <w:r>
              <w:rPr>
                <w:rFonts w:ascii="Times New Roman" w:hAnsi="Times New Roman" w:cs="Times New Roman"/>
              </w:rPr>
              <w:t>RCDPEWL1</w:t>
            </w:r>
          </w:p>
          <w:p w14:paraId="506EBF91" w14:textId="77777777" w:rsidR="00AF1EA3" w:rsidRDefault="00AF1EA3" w:rsidP="00AF1EA3">
            <w:pPr>
              <w:pStyle w:val="TableText"/>
              <w:rPr>
                <w:rFonts w:ascii="Times New Roman" w:hAnsi="Times New Roman" w:cs="Times New Roman"/>
              </w:rPr>
            </w:pPr>
            <w:r>
              <w:rPr>
                <w:rFonts w:ascii="Times New Roman" w:hAnsi="Times New Roman" w:cs="Times New Roman"/>
              </w:rPr>
              <w:t>RCDPEWL2</w:t>
            </w:r>
          </w:p>
          <w:p w14:paraId="03013BBE" w14:textId="77777777" w:rsidR="00AF1EA3" w:rsidRDefault="00AF1EA3" w:rsidP="00AF1EA3">
            <w:pPr>
              <w:pStyle w:val="TableText"/>
              <w:rPr>
                <w:rFonts w:ascii="Times New Roman" w:hAnsi="Times New Roman" w:cs="Times New Roman"/>
              </w:rPr>
            </w:pPr>
            <w:r>
              <w:rPr>
                <w:rFonts w:ascii="Times New Roman" w:hAnsi="Times New Roman" w:cs="Times New Roman"/>
              </w:rPr>
              <w:t>RCDPEWL4</w:t>
            </w:r>
          </w:p>
          <w:p w14:paraId="5E8AF607" w14:textId="77777777" w:rsidR="00AF1EA3" w:rsidRDefault="00AF1EA3" w:rsidP="00AF1EA3">
            <w:pPr>
              <w:pStyle w:val="TableText"/>
              <w:rPr>
                <w:rFonts w:ascii="Times New Roman" w:hAnsi="Times New Roman" w:cs="Times New Roman"/>
              </w:rPr>
            </w:pPr>
            <w:r>
              <w:rPr>
                <w:rFonts w:ascii="Times New Roman" w:hAnsi="Times New Roman" w:cs="Times New Roman"/>
              </w:rPr>
              <w:t>RCDPEWL5</w:t>
            </w:r>
          </w:p>
          <w:p w14:paraId="5DA322A6" w14:textId="77777777" w:rsidR="00AF1EA3" w:rsidRDefault="00AF1EA3" w:rsidP="00AF1EA3">
            <w:pPr>
              <w:pStyle w:val="TableText"/>
              <w:rPr>
                <w:rFonts w:ascii="Times New Roman" w:hAnsi="Times New Roman" w:cs="Times New Roman"/>
              </w:rPr>
            </w:pPr>
            <w:r>
              <w:rPr>
                <w:rFonts w:ascii="Times New Roman" w:hAnsi="Times New Roman" w:cs="Times New Roman"/>
              </w:rPr>
              <w:t>RCDPEWL6</w:t>
            </w:r>
          </w:p>
          <w:p w14:paraId="678F3EB6" w14:textId="32F80C1D" w:rsidR="00AF1EA3" w:rsidRDefault="00AF1EA3" w:rsidP="00AF1EA3">
            <w:pPr>
              <w:pStyle w:val="TableText"/>
              <w:rPr>
                <w:rFonts w:ascii="Times New Roman" w:hAnsi="Times New Roman" w:cs="Times New Roman"/>
              </w:rPr>
            </w:pPr>
            <w:r>
              <w:rPr>
                <w:rFonts w:ascii="Times New Roman" w:hAnsi="Times New Roman" w:cs="Times New Roman"/>
              </w:rPr>
              <w:t>RCDPEWLB</w:t>
            </w:r>
          </w:p>
          <w:p w14:paraId="70511CA7" w14:textId="72C51F03" w:rsidR="00F41724" w:rsidRDefault="00F41724" w:rsidP="00AF1EA3">
            <w:pPr>
              <w:pStyle w:val="TableText"/>
              <w:rPr>
                <w:rFonts w:ascii="Times New Roman" w:hAnsi="Times New Roman" w:cs="Times New Roman"/>
              </w:rPr>
            </w:pPr>
            <w:r>
              <w:rPr>
                <w:rFonts w:ascii="Times New Roman" w:hAnsi="Times New Roman" w:cs="Times New Roman"/>
              </w:rPr>
              <w:t>RCDPEWLP</w:t>
            </w:r>
          </w:p>
          <w:p w14:paraId="0F43A91C" w14:textId="31BB43C1" w:rsidR="00F41724" w:rsidRDefault="00F41724" w:rsidP="00AF1EA3">
            <w:pPr>
              <w:pStyle w:val="TableText"/>
              <w:rPr>
                <w:rFonts w:ascii="Times New Roman" w:hAnsi="Times New Roman" w:cs="Times New Roman"/>
              </w:rPr>
            </w:pPr>
            <w:r>
              <w:rPr>
                <w:rFonts w:ascii="Times New Roman" w:hAnsi="Times New Roman" w:cs="Times New Roman"/>
              </w:rPr>
              <w:t>RCDPETTA1</w:t>
            </w:r>
          </w:p>
          <w:p w14:paraId="10FBFE40" w14:textId="5D7A63D8" w:rsidR="00AF1EA3" w:rsidRPr="00AF1EA3" w:rsidRDefault="00AF1EA3" w:rsidP="00AF1EA3">
            <w:pPr>
              <w:pStyle w:val="TableText"/>
              <w:rPr>
                <w:rFonts w:ascii="Times New Roman" w:hAnsi="Times New Roman" w:cs="Times New Roman"/>
              </w:rPr>
            </w:pPr>
          </w:p>
        </w:tc>
        <w:tc>
          <w:tcPr>
            <w:tcW w:w="1961" w:type="pct"/>
            <w:tcBorders>
              <w:bottom w:val="single" w:sz="4" w:space="0" w:color="auto"/>
            </w:tcBorders>
            <w:vAlign w:val="center"/>
          </w:tcPr>
          <w:p w14:paraId="625AD1E4" w14:textId="0DBA754F" w:rsidR="00993CFD" w:rsidRDefault="00993CFD" w:rsidP="00993CFD">
            <w:pPr>
              <w:pStyle w:val="TableText"/>
              <w:rPr>
                <w:rFonts w:ascii="Times New Roman" w:hAnsi="Times New Roman" w:cs="Times New Roman"/>
              </w:rPr>
            </w:pPr>
            <w:r>
              <w:rPr>
                <w:rFonts w:ascii="Times New Roman" w:hAnsi="Times New Roman" w:cs="Times New Roman"/>
              </w:rPr>
              <w:t>RCDPEWL3@PARAMS</w:t>
            </w:r>
          </w:p>
          <w:p w14:paraId="45330794" w14:textId="77777777" w:rsidR="00993CFD" w:rsidRDefault="00993CFD" w:rsidP="00993CFD">
            <w:pPr>
              <w:pStyle w:val="TableText"/>
              <w:rPr>
                <w:rFonts w:ascii="Times New Roman" w:hAnsi="Times New Roman" w:cs="Times New Roman"/>
              </w:rPr>
            </w:pPr>
            <w:r>
              <w:rPr>
                <w:rFonts w:ascii="Times New Roman" w:hAnsi="Times New Roman" w:cs="Times New Roman"/>
              </w:rPr>
              <w:t>RCDPEWL3@PREA1</w:t>
            </w:r>
          </w:p>
          <w:p w14:paraId="51B6953A" w14:textId="77777777" w:rsidR="00993CFD" w:rsidRDefault="00993CFD" w:rsidP="00993CFD">
            <w:pPr>
              <w:pStyle w:val="TableText"/>
              <w:rPr>
                <w:rFonts w:ascii="Times New Roman" w:hAnsi="Times New Roman" w:cs="Times New Roman"/>
              </w:rPr>
            </w:pPr>
            <w:r>
              <w:rPr>
                <w:rFonts w:ascii="Times New Roman" w:hAnsi="Times New Roman" w:cs="Times New Roman"/>
              </w:rPr>
              <w:t>RCDPEWL1@BLD</w:t>
            </w:r>
          </w:p>
          <w:p w14:paraId="44AF91BF" w14:textId="77777777" w:rsidR="00993CFD" w:rsidRDefault="00993CFD" w:rsidP="00993CFD">
            <w:pPr>
              <w:pStyle w:val="TableText"/>
              <w:rPr>
                <w:rFonts w:ascii="Times New Roman" w:hAnsi="Times New Roman" w:cs="Times New Roman"/>
              </w:rPr>
            </w:pPr>
            <w:r>
              <w:rPr>
                <w:rFonts w:ascii="Times New Roman" w:hAnsi="Times New Roman" w:cs="Times New Roman"/>
              </w:rPr>
              <w:t>RCDPEWL7@WL</w:t>
            </w:r>
          </w:p>
          <w:p w14:paraId="5C3BCE27" w14:textId="4717816C" w:rsidR="00993CFD" w:rsidRDefault="00993CFD" w:rsidP="00993CFD">
            <w:pPr>
              <w:pStyle w:val="TableText"/>
              <w:rPr>
                <w:rFonts w:ascii="Times New Roman" w:hAnsi="Times New Roman" w:cs="Times New Roman"/>
              </w:rPr>
            </w:pPr>
            <w:r>
              <w:rPr>
                <w:rFonts w:ascii="Times New Roman" w:hAnsi="Times New Roman" w:cs="Times New Roman"/>
              </w:rPr>
              <w:t>RCDPEWLA@ADDLINES</w:t>
            </w:r>
          </w:p>
          <w:p w14:paraId="00228ECB" w14:textId="6F262AD4" w:rsidR="00993CFD" w:rsidRDefault="00993CFD" w:rsidP="00993CFD">
            <w:pPr>
              <w:pStyle w:val="TableText"/>
              <w:rPr>
                <w:rFonts w:ascii="Times New Roman" w:hAnsi="Times New Roman" w:cs="Times New Roman"/>
              </w:rPr>
            </w:pPr>
            <w:r>
              <w:rPr>
                <w:rFonts w:ascii="Times New Roman" w:hAnsi="Times New Roman" w:cs="Times New Roman"/>
              </w:rPr>
              <w:t>RCDPEWLA@PARAMS</w:t>
            </w:r>
          </w:p>
          <w:p w14:paraId="6BCCE22D" w14:textId="7CA568E7" w:rsidR="00993CFD" w:rsidRDefault="00993CFD" w:rsidP="00993CFD">
            <w:pPr>
              <w:pStyle w:val="TableText"/>
              <w:rPr>
                <w:rFonts w:ascii="Times New Roman" w:hAnsi="Times New Roman" w:cs="Times New Roman"/>
              </w:rPr>
            </w:pPr>
          </w:p>
          <w:p w14:paraId="2E558CAE" w14:textId="77777777" w:rsidR="00AF1EA3" w:rsidRPr="00D54506" w:rsidRDefault="00AF1EA3" w:rsidP="00AF1EA3">
            <w:pPr>
              <w:pStyle w:val="TableText"/>
            </w:pPr>
          </w:p>
        </w:tc>
      </w:tr>
    </w:tbl>
    <w:p w14:paraId="3CC82AD1" w14:textId="48CCAD6E" w:rsidR="00AF1EA3" w:rsidRDefault="00AF1EA3" w:rsidP="00AF1EA3"/>
    <w:tbl>
      <w:tblPr>
        <w:tblW w:w="4991" w:type="pct"/>
        <w:tblInd w:w="17" w:type="dxa"/>
        <w:tblCellMar>
          <w:left w:w="0" w:type="dxa"/>
          <w:right w:w="0" w:type="dxa"/>
        </w:tblCellMar>
        <w:tblLook w:val="04A0" w:firstRow="1" w:lastRow="0" w:firstColumn="1" w:lastColumn="0" w:noHBand="0" w:noVBand="1"/>
      </w:tblPr>
      <w:tblGrid>
        <w:gridCol w:w="9559"/>
      </w:tblGrid>
      <w:tr w:rsidR="00806FC9" w:rsidRPr="009B3C81" w14:paraId="0083D272"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EB8BEFE" w14:textId="77777777" w:rsidR="00806FC9" w:rsidRPr="009B3C81" w:rsidRDefault="00806FC9" w:rsidP="0023486A">
            <w:pPr>
              <w:spacing w:before="60" w:after="60"/>
              <w:rPr>
                <w:rFonts w:ascii="Arial" w:hAnsi="Arial" w:cs="Arial"/>
                <w:b/>
                <w:bCs/>
                <w:sz w:val="24"/>
              </w:rPr>
            </w:pPr>
            <w:r w:rsidRPr="009B3C81">
              <w:rPr>
                <w:rFonts w:ascii="Arial" w:hAnsi="Arial" w:cs="Arial"/>
                <w:b/>
                <w:bCs/>
                <w:sz w:val="24"/>
              </w:rPr>
              <w:t>Current Logic</w:t>
            </w:r>
          </w:p>
        </w:tc>
      </w:tr>
      <w:tr w:rsidR="00806FC9" w:rsidRPr="009B3C81" w14:paraId="3672562D" w14:textId="77777777" w:rsidTr="00806FC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F72C51F" w14:textId="063498C5" w:rsidR="00806FC9" w:rsidRDefault="00806FC9" w:rsidP="0023486A">
            <w:pPr>
              <w:spacing w:before="60" w:after="60"/>
            </w:pPr>
            <w:r w:rsidRPr="00806FC9">
              <w:t>EN ; Main entry point</w:t>
            </w:r>
            <w:r w:rsidRPr="00806FC9">
              <w:br/>
              <w:t> N RCFASTXT,DA,DIC,X,Y,RCERA,RCNOED</w:t>
            </w:r>
            <w:r w:rsidRPr="00806FC9">
              <w:br/>
              <w:t> D FULL^VALM1</w:t>
            </w:r>
            <w:r w:rsidRPr="00806FC9">
              <w:br/>
              <w:t> ;</w:t>
            </w:r>
            <w:r w:rsidRPr="00806FC9">
              <w:br/>
              <w:t> S DIR(0)="SA^L:LIST;S:SPECIFIC",DIR("A")="DO YOU WANT A (L)IST OF ERAs OR A (S)PECIFIC ONE?: "</w:t>
            </w:r>
            <w:r w:rsidRPr="00806FC9">
              <w:br/>
              <w:t> S DIR("B")="LIST" W ! D ^DIR K DIR I $</w:t>
            </w:r>
            <w:proofErr w:type="gramStart"/>
            <w:r w:rsidRPr="00806FC9">
              <w:t>D(</w:t>
            </w:r>
            <w:proofErr w:type="gramEnd"/>
            <w:r w:rsidRPr="00806FC9">
              <w:t>DTOUT)!$D(DUOUT) G ENQ</w:t>
            </w:r>
            <w:r w:rsidRPr="00806FC9">
              <w:br/>
              <w:t> I Y="S" D  G ENQ</w:t>
            </w:r>
            <w:r w:rsidRPr="00806FC9">
              <w:br/>
              <w:t> . S DIC="^</w:t>
            </w:r>
            <w:proofErr w:type="gramStart"/>
            <w:r w:rsidRPr="00806FC9">
              <w:t>RCY(</w:t>
            </w:r>
            <w:proofErr w:type="gramEnd"/>
            <w:r w:rsidRPr="00806FC9">
              <w:t>344.4,",DIC(0)="AEMQ" D ^DIC</w:t>
            </w:r>
            <w:r w:rsidRPr="00806FC9">
              <w:br/>
              <w:t> . I Y&gt;0 D WL^RCDPEWL7(+Y)</w:t>
            </w:r>
            <w:r w:rsidRPr="00806FC9">
              <w:br/>
              <w:t> ; Calling Change View API in Menu Option Mode</w:t>
            </w:r>
            <w:r w:rsidRPr="00806FC9">
              <w:br/>
              <w:t> D PARAMS^RCDPEWL0("MO") I $G(RCQUIT) G ENQ</w:t>
            </w:r>
            <w:r w:rsidRPr="00806FC9">
              <w:br/>
              <w:t> D EN^VALM("RCDPE WORKLIST ERA LIST")</w:t>
            </w:r>
            <w:r w:rsidRPr="00806FC9">
              <w:br/>
              <w:t> ;</w:t>
            </w:r>
            <w:r w:rsidRPr="00806FC9">
              <w:br/>
            </w:r>
            <w:r w:rsidRPr="00806FC9">
              <w:lastRenderedPageBreak/>
              <w:t>ENQ Q</w:t>
            </w:r>
            <w:r w:rsidRPr="00806FC9">
              <w:br/>
              <w:t> ;</w:t>
            </w:r>
          </w:p>
          <w:p w14:paraId="21013A83" w14:textId="77777777" w:rsidR="00806FC9" w:rsidRDefault="00806FC9" w:rsidP="0023486A">
            <w:pPr>
              <w:spacing w:before="60" w:after="60"/>
            </w:pPr>
            <w:r>
              <w:t>.</w:t>
            </w:r>
          </w:p>
          <w:p w14:paraId="5DA46146" w14:textId="77777777" w:rsidR="00806FC9" w:rsidRDefault="00806FC9" w:rsidP="0023486A">
            <w:pPr>
              <w:spacing w:before="60" w:after="60"/>
            </w:pPr>
            <w:r>
              <w:t>.</w:t>
            </w:r>
          </w:p>
          <w:p w14:paraId="2CB1A777" w14:textId="2AD564FB" w:rsidR="00806FC9" w:rsidRPr="00806FC9" w:rsidRDefault="00806FC9" w:rsidP="0023486A">
            <w:pPr>
              <w:spacing w:before="60" w:after="60"/>
            </w:pPr>
            <w:r>
              <w:t>.</w:t>
            </w:r>
          </w:p>
        </w:tc>
      </w:tr>
    </w:tbl>
    <w:p w14:paraId="6C5B0A25" w14:textId="77777777" w:rsidR="00806FC9" w:rsidRDefault="00806FC9" w:rsidP="00AF1EA3"/>
    <w:tbl>
      <w:tblPr>
        <w:tblW w:w="4991" w:type="pct"/>
        <w:tblInd w:w="17" w:type="dxa"/>
        <w:tblCellMar>
          <w:left w:w="0" w:type="dxa"/>
          <w:right w:w="0" w:type="dxa"/>
        </w:tblCellMar>
        <w:tblLook w:val="04A0" w:firstRow="1" w:lastRow="0" w:firstColumn="1" w:lastColumn="0" w:noHBand="0" w:noVBand="1"/>
      </w:tblPr>
      <w:tblGrid>
        <w:gridCol w:w="9559"/>
      </w:tblGrid>
      <w:tr w:rsidR="00806FC9" w:rsidRPr="009B3C81" w14:paraId="30D28055"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0D75B33" w14:textId="77777777" w:rsidR="00806FC9" w:rsidRPr="009B3C81" w:rsidRDefault="00806FC9" w:rsidP="0023486A">
            <w:pPr>
              <w:spacing w:before="60" w:after="60"/>
              <w:rPr>
                <w:rFonts w:ascii="Arial" w:hAnsi="Arial" w:cs="Arial"/>
                <w:b/>
                <w:bCs/>
              </w:rPr>
            </w:pPr>
            <w:r w:rsidRPr="009B3C81">
              <w:rPr>
                <w:rFonts w:ascii="Arial" w:hAnsi="Arial" w:cs="Arial"/>
                <w:b/>
                <w:bCs/>
              </w:rPr>
              <w:t>Modified Logic (Changes are in bold)</w:t>
            </w:r>
          </w:p>
        </w:tc>
      </w:tr>
      <w:tr w:rsidR="00806FC9" w:rsidRPr="00806FC9" w14:paraId="7D5E2921" w14:textId="77777777" w:rsidTr="0023486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5508C9" w14:textId="77678CC9" w:rsidR="00806FC9" w:rsidRDefault="00806FC9" w:rsidP="0023486A">
            <w:pPr>
              <w:spacing w:before="60" w:after="60"/>
            </w:pPr>
            <w:r w:rsidRPr="00806FC9">
              <w:t>EN ; Main entry point</w:t>
            </w:r>
            <w:r w:rsidRPr="00806FC9">
              <w:br/>
              <w:t> N RCFASTXT,DA,DIC,X,Y,RCERA,RCNOED</w:t>
            </w:r>
            <w:r>
              <w:t>,</w:t>
            </w:r>
            <w:r w:rsidRPr="00806FC9">
              <w:rPr>
                <w:highlight w:val="yellow"/>
              </w:rPr>
              <w:t>RCQUIT</w:t>
            </w:r>
            <w:r w:rsidRPr="00806FC9">
              <w:br/>
              <w:t> D FULL^VALM1</w:t>
            </w:r>
            <w:r w:rsidRPr="00806FC9">
              <w:br/>
              <w:t> ;</w:t>
            </w:r>
            <w:r w:rsidRPr="00806FC9">
              <w:br/>
              <w:t> S DIR(0)="SA^L:LIST;S:SPECIFIC",DIR("A")="DO YOU WANT A (L)IST OF ERAs OR A (S)PECIFIC ONE?: "</w:t>
            </w:r>
            <w:r w:rsidRPr="00806FC9">
              <w:br/>
              <w:t> S DIR("B")="LIST" W ! D ^DIR K DIR I $</w:t>
            </w:r>
            <w:proofErr w:type="gramStart"/>
            <w:r w:rsidRPr="00806FC9">
              <w:t>D(</w:t>
            </w:r>
            <w:proofErr w:type="gramEnd"/>
            <w:r w:rsidRPr="00806FC9">
              <w:t>DTOUT)!$D(DUOUT) G ENQ</w:t>
            </w:r>
            <w:r w:rsidRPr="00806FC9">
              <w:br/>
              <w:t> I Y="S" D  G ENQ</w:t>
            </w:r>
            <w:r w:rsidRPr="00806FC9">
              <w:br/>
              <w:t> . S DIC="^</w:t>
            </w:r>
            <w:proofErr w:type="gramStart"/>
            <w:r w:rsidRPr="00806FC9">
              <w:t>RCY(</w:t>
            </w:r>
            <w:proofErr w:type="gramEnd"/>
            <w:r w:rsidRPr="00806FC9">
              <w:t>344.4,",DIC(0)="AEMQ" D ^DIC</w:t>
            </w:r>
            <w:r w:rsidRPr="00806FC9">
              <w:br/>
              <w:t> . I Y&gt;0 D WL^RCDPEWL7(+Y)</w:t>
            </w:r>
            <w:r w:rsidRPr="00806FC9">
              <w:br/>
              <w:t> ; Calling Change View API in Menu Option Mode</w:t>
            </w:r>
            <w:r w:rsidRPr="00806FC9">
              <w:br/>
              <w:t> D PARAMS^RCDPEWL0("MO")</w:t>
            </w:r>
            <w:r>
              <w:t xml:space="preserve"> </w:t>
            </w:r>
            <w:r w:rsidRPr="00806FC9">
              <w:t>I $G(RCQUIT) G ENQ</w:t>
            </w:r>
            <w:r w:rsidRPr="00806FC9">
              <w:br/>
              <w:t> D EN^VALM("RCDPE WORKLIST ERA LIST")</w:t>
            </w:r>
            <w:r w:rsidRPr="00806FC9">
              <w:br/>
              <w:t> ;</w:t>
            </w:r>
            <w:r w:rsidRPr="00806FC9">
              <w:br/>
              <w:t>ENQ Q</w:t>
            </w:r>
            <w:r w:rsidRPr="00806FC9">
              <w:br/>
              <w:t> ;</w:t>
            </w:r>
          </w:p>
          <w:p w14:paraId="603EC6B5" w14:textId="77777777" w:rsidR="00806FC9" w:rsidRDefault="00806FC9" w:rsidP="0023486A">
            <w:pPr>
              <w:spacing w:before="60" w:after="60"/>
            </w:pPr>
            <w:r>
              <w:t>.</w:t>
            </w:r>
          </w:p>
          <w:p w14:paraId="6359F6BA" w14:textId="77777777" w:rsidR="00806FC9" w:rsidRDefault="00806FC9" w:rsidP="0023486A">
            <w:pPr>
              <w:spacing w:before="60" w:after="60"/>
            </w:pPr>
            <w:r>
              <w:t>.</w:t>
            </w:r>
          </w:p>
          <w:p w14:paraId="0D5B29C5" w14:textId="77777777" w:rsidR="00806FC9" w:rsidRPr="00806FC9" w:rsidRDefault="00806FC9" w:rsidP="0023486A">
            <w:pPr>
              <w:spacing w:before="60" w:after="60"/>
            </w:pPr>
            <w:r>
              <w:t>.</w:t>
            </w:r>
          </w:p>
        </w:tc>
      </w:tr>
      <w:tr w:rsidR="00806FC9" w:rsidRPr="009B3C81" w14:paraId="24FC61D2" w14:textId="77777777" w:rsidTr="00806FC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2DA8A67" w14:textId="01417BF3" w:rsidR="00806FC9" w:rsidRPr="009B3C81" w:rsidRDefault="00806FC9" w:rsidP="0023486A">
            <w:pPr>
              <w:spacing w:before="60" w:after="60"/>
              <w:rPr>
                <w:sz w:val="24"/>
              </w:rPr>
            </w:pPr>
          </w:p>
        </w:tc>
      </w:tr>
    </w:tbl>
    <w:p w14:paraId="7BA1100B" w14:textId="77777777" w:rsidR="00806FC9" w:rsidRDefault="00806FC9" w:rsidP="00AF1EA3"/>
    <w:p w14:paraId="6CF177B2" w14:textId="77777777" w:rsidR="00806FC9" w:rsidRDefault="00806FC9" w:rsidP="00AF1EA3"/>
    <w:p w14:paraId="0689D1B1" w14:textId="77777777" w:rsidR="00806FC9" w:rsidRDefault="00806FC9" w:rsidP="00AF1EA3"/>
    <w:p w14:paraId="703E27AC" w14:textId="77777777" w:rsidR="00806FC9" w:rsidRDefault="00806FC9" w:rsidP="00AF1EA3"/>
    <w:p w14:paraId="1B84F06A" w14:textId="77777777" w:rsidR="00806FC9" w:rsidRDefault="00806FC9" w:rsidP="00AF1EA3"/>
    <w:p w14:paraId="5607E0F5" w14:textId="77777777" w:rsidR="00806FC9" w:rsidRDefault="00806FC9" w:rsidP="00AF1EA3"/>
    <w:p w14:paraId="074DF7AA" w14:textId="77777777" w:rsidR="00806FC9" w:rsidRDefault="00806FC9" w:rsidP="00AF1EA3"/>
    <w:p w14:paraId="5522F45F" w14:textId="77777777" w:rsidR="00806FC9" w:rsidRDefault="00806FC9" w:rsidP="00AF1EA3"/>
    <w:p w14:paraId="3905C285" w14:textId="77777777" w:rsidR="00806FC9" w:rsidRDefault="00806FC9" w:rsidP="00AF1EA3"/>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806FC9" w:rsidRPr="00D54506" w14:paraId="35BEDAA6" w14:textId="77777777" w:rsidTr="00806FC9">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C67418" w14:textId="77777777" w:rsidR="00806FC9" w:rsidRPr="00D54506" w:rsidRDefault="00806FC9" w:rsidP="0023486A">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5609849" w14:textId="77777777" w:rsidR="00806FC9" w:rsidRPr="00D54506" w:rsidRDefault="00806FC9" w:rsidP="0023486A">
            <w:pPr>
              <w:pStyle w:val="TableHeading"/>
            </w:pPr>
            <w:r w:rsidRPr="00D54506">
              <w:t>Activities</w:t>
            </w:r>
          </w:p>
        </w:tc>
      </w:tr>
      <w:tr w:rsidR="00806FC9" w:rsidRPr="00D54506" w14:paraId="0A961C02" w14:textId="77777777" w:rsidTr="00806FC9">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5D6D9A2" w14:textId="77777777" w:rsidR="00806FC9" w:rsidRPr="00806FC9" w:rsidRDefault="00806FC9" w:rsidP="00806FC9">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E68190E" w14:textId="5BF4B64A" w:rsidR="00806FC9" w:rsidRPr="00806FC9" w:rsidRDefault="00806FC9" w:rsidP="00806FC9">
            <w:pPr>
              <w:pStyle w:val="TableHeading"/>
            </w:pPr>
            <w:r w:rsidRPr="00806FC9">
              <w:t>RCDPEWL</w:t>
            </w:r>
            <w:r w:rsidR="0023486A">
              <w:t>0</w:t>
            </w:r>
          </w:p>
        </w:tc>
      </w:tr>
      <w:tr w:rsidR="00806FC9" w:rsidRPr="00D54506" w14:paraId="6EC487C8" w14:textId="77777777" w:rsidTr="0023486A">
        <w:trPr>
          <w:cantSplit/>
        </w:trPr>
        <w:tc>
          <w:tcPr>
            <w:tcW w:w="1510" w:type="pct"/>
            <w:shd w:val="clear" w:color="auto" w:fill="D9D9D9"/>
            <w:vAlign w:val="center"/>
          </w:tcPr>
          <w:p w14:paraId="3BBD3E1C" w14:textId="77777777" w:rsidR="00806FC9" w:rsidRPr="00D54506" w:rsidRDefault="00806FC9" w:rsidP="0023486A">
            <w:pPr>
              <w:pStyle w:val="TableText"/>
              <w:rPr>
                <w:b/>
              </w:rPr>
            </w:pPr>
            <w:r w:rsidRPr="00D54506">
              <w:rPr>
                <w:b/>
              </w:rPr>
              <w:t>Enhancement Category</w:t>
            </w:r>
          </w:p>
        </w:tc>
        <w:tc>
          <w:tcPr>
            <w:tcW w:w="613" w:type="pct"/>
            <w:gridSpan w:val="2"/>
            <w:tcBorders>
              <w:right w:val="nil"/>
            </w:tcBorders>
          </w:tcPr>
          <w:p w14:paraId="660499A7"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59878192" w14:textId="77777777" w:rsidR="00806FC9" w:rsidRPr="00D54506" w:rsidRDefault="00806FC9" w:rsidP="0023486A">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0E1B53">
              <w:rPr>
                <w:rFonts w:ascii="Garamond" w:hAnsi="Garamond"/>
              </w:rPr>
            </w:r>
            <w:r w:rsidR="000E1B53">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2"/>
            <w:tcBorders>
              <w:left w:val="nil"/>
              <w:right w:val="nil"/>
            </w:tcBorders>
          </w:tcPr>
          <w:p w14:paraId="3E829914"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33376258"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06FC9" w:rsidRPr="00D54506" w14:paraId="061DFAD0" w14:textId="77777777" w:rsidTr="0023486A">
        <w:trPr>
          <w:cantSplit/>
        </w:trPr>
        <w:tc>
          <w:tcPr>
            <w:tcW w:w="1510" w:type="pct"/>
            <w:shd w:val="clear" w:color="auto" w:fill="D9D9D9"/>
            <w:vAlign w:val="center"/>
          </w:tcPr>
          <w:p w14:paraId="0499FE3E" w14:textId="77777777" w:rsidR="00806FC9" w:rsidRPr="00D54506" w:rsidRDefault="00806FC9" w:rsidP="0023486A">
            <w:pPr>
              <w:pStyle w:val="TableText"/>
              <w:rPr>
                <w:b/>
              </w:rPr>
            </w:pPr>
            <w:r w:rsidRPr="00D54506">
              <w:rPr>
                <w:b/>
              </w:rPr>
              <w:t>RTM</w:t>
            </w:r>
          </w:p>
        </w:tc>
        <w:tc>
          <w:tcPr>
            <w:tcW w:w="3490" w:type="pct"/>
            <w:gridSpan w:val="8"/>
          </w:tcPr>
          <w:p w14:paraId="22BB4A4C" w14:textId="77777777" w:rsidR="00806FC9" w:rsidRPr="00D54506" w:rsidRDefault="00806FC9" w:rsidP="0023486A">
            <w:pPr>
              <w:pStyle w:val="TableText"/>
              <w:rPr>
                <w:rFonts w:ascii="Garamond" w:hAnsi="Garamond"/>
                <w:iCs/>
              </w:rPr>
            </w:pPr>
          </w:p>
        </w:tc>
      </w:tr>
      <w:tr w:rsidR="00806FC9" w:rsidRPr="00D54506" w14:paraId="00597DB3" w14:textId="77777777" w:rsidTr="0023486A">
        <w:trPr>
          <w:cantSplit/>
        </w:trPr>
        <w:tc>
          <w:tcPr>
            <w:tcW w:w="1510" w:type="pct"/>
            <w:tcBorders>
              <w:bottom w:val="single" w:sz="6" w:space="0" w:color="000000"/>
            </w:tcBorders>
            <w:shd w:val="clear" w:color="auto" w:fill="D9D9D9"/>
            <w:vAlign w:val="center"/>
          </w:tcPr>
          <w:p w14:paraId="472BAFB0" w14:textId="77777777" w:rsidR="00806FC9" w:rsidRPr="00D54506" w:rsidRDefault="00806FC9" w:rsidP="0023486A">
            <w:pPr>
              <w:pStyle w:val="TableText"/>
              <w:rPr>
                <w:b/>
              </w:rPr>
            </w:pPr>
            <w:r w:rsidRPr="00D54506">
              <w:rPr>
                <w:b/>
              </w:rPr>
              <w:t>Related Options</w:t>
            </w:r>
          </w:p>
        </w:tc>
        <w:tc>
          <w:tcPr>
            <w:tcW w:w="3490" w:type="pct"/>
            <w:gridSpan w:val="8"/>
            <w:tcBorders>
              <w:bottom w:val="single" w:sz="4" w:space="0" w:color="auto"/>
            </w:tcBorders>
          </w:tcPr>
          <w:p w14:paraId="71FFE0A1" w14:textId="77777777" w:rsidR="00806FC9" w:rsidRPr="00D54506" w:rsidRDefault="00806FC9" w:rsidP="0023486A">
            <w:pPr>
              <w:pStyle w:val="TableText"/>
              <w:rPr>
                <w:rFonts w:ascii="Garamond" w:hAnsi="Garamond"/>
              </w:rPr>
            </w:pPr>
          </w:p>
        </w:tc>
      </w:tr>
      <w:tr w:rsidR="00AF1EA3" w:rsidRPr="00D54506" w14:paraId="6BB56C40" w14:textId="77777777" w:rsidTr="00AF1EA3">
        <w:trPr>
          <w:cantSplit/>
          <w:tblHeader/>
        </w:trPr>
        <w:tc>
          <w:tcPr>
            <w:tcW w:w="1510" w:type="pct"/>
            <w:shd w:val="clear" w:color="auto" w:fill="D9D9D9" w:themeFill="background1" w:themeFillShade="D9"/>
            <w:vAlign w:val="center"/>
          </w:tcPr>
          <w:p w14:paraId="661F7448" w14:textId="77777777" w:rsidR="00AF1EA3" w:rsidRPr="00D54506" w:rsidRDefault="00AF1EA3" w:rsidP="00AF1EA3">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5FBCDE9F" w14:textId="77777777" w:rsidR="00AF1EA3" w:rsidRPr="00D54506" w:rsidRDefault="00AF1EA3" w:rsidP="00AF1EA3">
            <w:pPr>
              <w:pStyle w:val="TableHeading"/>
            </w:pPr>
            <w:r w:rsidRPr="00D54506">
              <w:t>Activities</w:t>
            </w:r>
          </w:p>
        </w:tc>
      </w:tr>
      <w:tr w:rsidR="00AF1EA3" w:rsidRPr="00D54506" w14:paraId="770C2030" w14:textId="77777777" w:rsidTr="00AF1EA3">
        <w:trPr>
          <w:cantSplit/>
        </w:trPr>
        <w:tc>
          <w:tcPr>
            <w:tcW w:w="1510" w:type="pct"/>
            <w:tcBorders>
              <w:top w:val="single" w:sz="6" w:space="0" w:color="000000"/>
            </w:tcBorders>
            <w:shd w:val="clear" w:color="auto" w:fill="D9D9D9"/>
            <w:vAlign w:val="center"/>
          </w:tcPr>
          <w:p w14:paraId="2A06C212" w14:textId="77777777" w:rsidR="00AF1EA3" w:rsidRPr="00E32858" w:rsidRDefault="00AF1EA3" w:rsidP="00AF1EA3">
            <w:pPr>
              <w:pStyle w:val="TableText"/>
              <w:rPr>
                <w:b/>
              </w:rPr>
            </w:pPr>
            <w:r w:rsidRPr="00E32858">
              <w:rPr>
                <w:b/>
              </w:rPr>
              <w:t>Data Dictionary (DD) References</w:t>
            </w:r>
          </w:p>
        </w:tc>
        <w:tc>
          <w:tcPr>
            <w:tcW w:w="3490" w:type="pct"/>
            <w:gridSpan w:val="8"/>
          </w:tcPr>
          <w:p w14:paraId="604FF8E4" w14:textId="77777777" w:rsidR="00AF1EA3" w:rsidRPr="00D54506" w:rsidRDefault="00AF1EA3" w:rsidP="00AF1EA3">
            <w:pPr>
              <w:pStyle w:val="TableText"/>
              <w:rPr>
                <w:rFonts w:ascii="Garamond" w:hAnsi="Garamond"/>
              </w:rPr>
            </w:pPr>
          </w:p>
        </w:tc>
      </w:tr>
      <w:tr w:rsidR="00AF1EA3" w:rsidRPr="00D54506" w14:paraId="5FC5FC57" w14:textId="77777777" w:rsidTr="00AF1EA3">
        <w:trPr>
          <w:cantSplit/>
        </w:trPr>
        <w:tc>
          <w:tcPr>
            <w:tcW w:w="1510" w:type="pct"/>
            <w:shd w:val="clear" w:color="auto" w:fill="D9D9D9"/>
            <w:vAlign w:val="center"/>
          </w:tcPr>
          <w:p w14:paraId="273BB7B7" w14:textId="77777777" w:rsidR="00AF1EA3" w:rsidRPr="00E32858" w:rsidRDefault="00AF1EA3" w:rsidP="00AF1EA3">
            <w:pPr>
              <w:pStyle w:val="TableText"/>
              <w:rPr>
                <w:b/>
              </w:rPr>
            </w:pPr>
            <w:r w:rsidRPr="00E32858">
              <w:rPr>
                <w:b/>
              </w:rPr>
              <w:t>Related Protocols</w:t>
            </w:r>
          </w:p>
        </w:tc>
        <w:tc>
          <w:tcPr>
            <w:tcW w:w="3490" w:type="pct"/>
            <w:gridSpan w:val="8"/>
          </w:tcPr>
          <w:p w14:paraId="3903BF13" w14:textId="77777777" w:rsidR="00AF1EA3" w:rsidRPr="00D54506" w:rsidRDefault="00AF1EA3" w:rsidP="00AF1EA3">
            <w:pPr>
              <w:pStyle w:val="TableText"/>
              <w:rPr>
                <w:rFonts w:ascii="Garamond" w:hAnsi="Garamond"/>
              </w:rPr>
            </w:pPr>
          </w:p>
        </w:tc>
      </w:tr>
      <w:tr w:rsidR="00AF1EA3" w:rsidRPr="00D54506" w14:paraId="6B93E392" w14:textId="77777777" w:rsidTr="00AF1EA3">
        <w:trPr>
          <w:cantSplit/>
        </w:trPr>
        <w:tc>
          <w:tcPr>
            <w:tcW w:w="1510" w:type="pct"/>
            <w:shd w:val="clear" w:color="auto" w:fill="D9D9D9"/>
            <w:vAlign w:val="center"/>
          </w:tcPr>
          <w:p w14:paraId="496E7789" w14:textId="77777777" w:rsidR="00AF1EA3" w:rsidRPr="00E32858" w:rsidRDefault="00AF1EA3" w:rsidP="00AF1EA3">
            <w:pPr>
              <w:pStyle w:val="TableText"/>
              <w:rPr>
                <w:b/>
              </w:rPr>
            </w:pPr>
            <w:r w:rsidRPr="00E32858">
              <w:rPr>
                <w:b/>
              </w:rPr>
              <w:t>Related Integration Control Registrations (ICRs)</w:t>
            </w:r>
          </w:p>
        </w:tc>
        <w:tc>
          <w:tcPr>
            <w:tcW w:w="3490" w:type="pct"/>
            <w:gridSpan w:val="8"/>
            <w:tcBorders>
              <w:bottom w:val="single" w:sz="6" w:space="0" w:color="000000"/>
            </w:tcBorders>
          </w:tcPr>
          <w:p w14:paraId="2DECAC1F" w14:textId="77777777" w:rsidR="00AF1EA3" w:rsidRPr="00D54506" w:rsidRDefault="00AF1EA3" w:rsidP="00AF1EA3">
            <w:pPr>
              <w:pStyle w:val="TableText"/>
              <w:rPr>
                <w:rFonts w:ascii="Garamond" w:hAnsi="Garamond"/>
              </w:rPr>
            </w:pPr>
          </w:p>
        </w:tc>
      </w:tr>
      <w:tr w:rsidR="00AF1EA3" w:rsidRPr="00D54506" w14:paraId="7D56B2AE" w14:textId="77777777" w:rsidTr="00AF1EA3">
        <w:trPr>
          <w:cantSplit/>
        </w:trPr>
        <w:tc>
          <w:tcPr>
            <w:tcW w:w="1510" w:type="pct"/>
            <w:tcBorders>
              <w:right w:val="single" w:sz="4" w:space="0" w:color="auto"/>
            </w:tcBorders>
            <w:shd w:val="clear" w:color="auto" w:fill="D9D9D9"/>
            <w:vAlign w:val="center"/>
          </w:tcPr>
          <w:p w14:paraId="238E4EBA" w14:textId="77777777" w:rsidR="00AF1EA3" w:rsidRPr="00E32858" w:rsidRDefault="00AF1EA3" w:rsidP="00AF1EA3">
            <w:pPr>
              <w:pStyle w:val="TableText"/>
              <w:rPr>
                <w:b/>
              </w:rPr>
            </w:pPr>
            <w:r w:rsidRPr="00E32858">
              <w:rPr>
                <w:b/>
              </w:rPr>
              <w:t>Data Passing</w:t>
            </w:r>
          </w:p>
        </w:tc>
        <w:tc>
          <w:tcPr>
            <w:tcW w:w="519" w:type="pct"/>
            <w:tcBorders>
              <w:left w:val="single" w:sz="4" w:space="0" w:color="auto"/>
              <w:right w:val="nil"/>
            </w:tcBorders>
          </w:tcPr>
          <w:p w14:paraId="256F049F"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2F111371"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3D239B0F"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1A007375"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1E59FD4A"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AF1EA3" w:rsidRPr="00D54506" w14:paraId="4265AF74" w14:textId="77777777" w:rsidTr="00AF1EA3">
        <w:trPr>
          <w:cantSplit/>
        </w:trPr>
        <w:tc>
          <w:tcPr>
            <w:tcW w:w="1510" w:type="pct"/>
            <w:shd w:val="clear" w:color="auto" w:fill="D9D9D9"/>
            <w:vAlign w:val="center"/>
          </w:tcPr>
          <w:p w14:paraId="0211C343" w14:textId="77777777" w:rsidR="00AF1EA3" w:rsidRPr="00E32858" w:rsidRDefault="00AF1EA3" w:rsidP="00AF1EA3">
            <w:pPr>
              <w:pStyle w:val="TableText"/>
              <w:rPr>
                <w:b/>
              </w:rPr>
            </w:pPr>
            <w:r w:rsidRPr="00E32858">
              <w:rPr>
                <w:b/>
              </w:rPr>
              <w:t>Input Attribute Name and Definition</w:t>
            </w:r>
          </w:p>
        </w:tc>
        <w:tc>
          <w:tcPr>
            <w:tcW w:w="3490" w:type="pct"/>
            <w:gridSpan w:val="8"/>
          </w:tcPr>
          <w:p w14:paraId="7E7C932A" w14:textId="77777777" w:rsidR="00AF1EA3" w:rsidRPr="00D54506" w:rsidRDefault="00AF1EA3" w:rsidP="00AF1EA3">
            <w:pPr>
              <w:pStyle w:val="TableText"/>
              <w:rPr>
                <w:rFonts w:ascii="Garamond" w:hAnsi="Garamond"/>
              </w:rPr>
            </w:pPr>
            <w:r w:rsidRPr="00D54506">
              <w:rPr>
                <w:rFonts w:ascii="Garamond" w:hAnsi="Garamond"/>
              </w:rPr>
              <w:t>Name:</w:t>
            </w:r>
          </w:p>
          <w:p w14:paraId="0C26AA73" w14:textId="77777777" w:rsidR="00AF1EA3" w:rsidRPr="00D54506" w:rsidRDefault="00AF1EA3" w:rsidP="00AF1EA3">
            <w:pPr>
              <w:pStyle w:val="TableText"/>
              <w:rPr>
                <w:rFonts w:ascii="Garamond" w:hAnsi="Garamond"/>
              </w:rPr>
            </w:pPr>
            <w:r w:rsidRPr="00D54506">
              <w:rPr>
                <w:rFonts w:ascii="Garamond" w:hAnsi="Garamond"/>
              </w:rPr>
              <w:t>Definition:</w:t>
            </w:r>
          </w:p>
        </w:tc>
      </w:tr>
      <w:tr w:rsidR="00AF1EA3" w:rsidRPr="00D54506" w14:paraId="0136FAEA" w14:textId="77777777" w:rsidTr="00AF1EA3">
        <w:trPr>
          <w:cantSplit/>
        </w:trPr>
        <w:tc>
          <w:tcPr>
            <w:tcW w:w="1510" w:type="pct"/>
            <w:shd w:val="clear" w:color="auto" w:fill="D9D9D9"/>
            <w:vAlign w:val="center"/>
          </w:tcPr>
          <w:p w14:paraId="5208DF63" w14:textId="77777777" w:rsidR="00AF1EA3" w:rsidRPr="00E32858" w:rsidRDefault="00AF1EA3" w:rsidP="00AF1EA3">
            <w:pPr>
              <w:pStyle w:val="TableText"/>
              <w:rPr>
                <w:b/>
              </w:rPr>
            </w:pPr>
            <w:r w:rsidRPr="00E32858">
              <w:rPr>
                <w:b/>
              </w:rPr>
              <w:t>Output Attribute Name and Definition</w:t>
            </w:r>
          </w:p>
        </w:tc>
        <w:tc>
          <w:tcPr>
            <w:tcW w:w="3490" w:type="pct"/>
            <w:gridSpan w:val="8"/>
          </w:tcPr>
          <w:p w14:paraId="396EC889" w14:textId="77777777" w:rsidR="00AF1EA3" w:rsidRPr="00D54506" w:rsidRDefault="00AF1EA3" w:rsidP="00AF1EA3">
            <w:pPr>
              <w:pStyle w:val="TableText"/>
              <w:rPr>
                <w:rFonts w:ascii="Garamond" w:hAnsi="Garamond"/>
              </w:rPr>
            </w:pPr>
            <w:r w:rsidRPr="00D54506">
              <w:rPr>
                <w:rFonts w:ascii="Garamond" w:hAnsi="Garamond"/>
              </w:rPr>
              <w:t>Name:</w:t>
            </w:r>
          </w:p>
          <w:p w14:paraId="6A0FF500" w14:textId="77777777" w:rsidR="00AF1EA3" w:rsidRPr="00D54506" w:rsidRDefault="00AF1EA3" w:rsidP="00AF1EA3">
            <w:pPr>
              <w:pStyle w:val="TableText"/>
              <w:rPr>
                <w:rFonts w:ascii="Garamond" w:hAnsi="Garamond"/>
              </w:rPr>
            </w:pPr>
            <w:r w:rsidRPr="00D54506">
              <w:rPr>
                <w:rFonts w:ascii="Garamond" w:hAnsi="Garamond"/>
              </w:rPr>
              <w:t>Definition:</w:t>
            </w:r>
          </w:p>
        </w:tc>
      </w:tr>
    </w:tbl>
    <w:p w14:paraId="7BA913E7" w14:textId="77777777" w:rsidR="00066EB0" w:rsidRDefault="00066EB0" w:rsidP="00AF1EA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06FC9" w:rsidRPr="00D54506" w14:paraId="07903F82" w14:textId="77777777" w:rsidTr="0023486A">
        <w:trPr>
          <w:cantSplit/>
          <w:trHeight w:val="318"/>
          <w:tblHeader/>
        </w:trPr>
        <w:tc>
          <w:tcPr>
            <w:tcW w:w="1510" w:type="pct"/>
            <w:tcBorders>
              <w:top w:val="single" w:sz="6" w:space="0" w:color="000000"/>
              <w:bottom w:val="single" w:sz="6" w:space="0" w:color="000000"/>
            </w:tcBorders>
            <w:shd w:val="clear" w:color="auto" w:fill="D9D9D9"/>
            <w:vAlign w:val="center"/>
          </w:tcPr>
          <w:p w14:paraId="49F91AC5" w14:textId="77777777" w:rsidR="00806FC9" w:rsidRPr="00D54506" w:rsidRDefault="00806FC9" w:rsidP="0023486A">
            <w:pPr>
              <w:pStyle w:val="TableHeading"/>
            </w:pPr>
            <w:r w:rsidRPr="00D54506">
              <w:t>Related Routines</w:t>
            </w:r>
          </w:p>
        </w:tc>
        <w:tc>
          <w:tcPr>
            <w:tcW w:w="1529" w:type="pct"/>
            <w:tcBorders>
              <w:bottom w:val="single" w:sz="4" w:space="0" w:color="auto"/>
            </w:tcBorders>
            <w:shd w:val="clear" w:color="auto" w:fill="D9D9D9"/>
          </w:tcPr>
          <w:p w14:paraId="7484D9A5" w14:textId="77777777" w:rsidR="00806FC9" w:rsidRPr="00D54506" w:rsidRDefault="00806FC9" w:rsidP="0023486A">
            <w:pPr>
              <w:pStyle w:val="TableHeading"/>
            </w:pPr>
            <w:r w:rsidRPr="00D54506">
              <w:t>Routines “Called By”</w:t>
            </w:r>
          </w:p>
        </w:tc>
        <w:tc>
          <w:tcPr>
            <w:tcW w:w="1961" w:type="pct"/>
            <w:tcBorders>
              <w:bottom w:val="single" w:sz="4" w:space="0" w:color="auto"/>
            </w:tcBorders>
            <w:shd w:val="clear" w:color="auto" w:fill="D9D9D9"/>
          </w:tcPr>
          <w:p w14:paraId="279E863B" w14:textId="77777777" w:rsidR="00806FC9" w:rsidRPr="00D54506" w:rsidRDefault="00806FC9" w:rsidP="0023486A">
            <w:pPr>
              <w:pStyle w:val="TableHeading"/>
            </w:pPr>
            <w:r w:rsidRPr="00D54506">
              <w:t xml:space="preserve">Routines “Called”   </w:t>
            </w:r>
          </w:p>
        </w:tc>
      </w:tr>
      <w:tr w:rsidR="00806FC9" w:rsidRPr="00D54506" w14:paraId="5051C763" w14:textId="77777777" w:rsidTr="0023486A">
        <w:trPr>
          <w:cantSplit/>
          <w:trHeight w:val="697"/>
        </w:trPr>
        <w:tc>
          <w:tcPr>
            <w:tcW w:w="1510" w:type="pct"/>
            <w:tcBorders>
              <w:top w:val="single" w:sz="6" w:space="0" w:color="000000"/>
              <w:bottom w:val="single" w:sz="6" w:space="0" w:color="000000"/>
            </w:tcBorders>
            <w:shd w:val="clear" w:color="auto" w:fill="D9D9D9"/>
            <w:vAlign w:val="center"/>
          </w:tcPr>
          <w:p w14:paraId="43E108F0" w14:textId="77777777" w:rsidR="00806FC9" w:rsidRPr="00D54506" w:rsidRDefault="00806FC9" w:rsidP="0023486A">
            <w:pPr>
              <w:pStyle w:val="TableText"/>
              <w:rPr>
                <w:b/>
              </w:rPr>
            </w:pPr>
          </w:p>
        </w:tc>
        <w:tc>
          <w:tcPr>
            <w:tcW w:w="1529" w:type="pct"/>
            <w:tcBorders>
              <w:bottom w:val="single" w:sz="4" w:space="0" w:color="auto"/>
            </w:tcBorders>
            <w:vAlign w:val="center"/>
          </w:tcPr>
          <w:p w14:paraId="2B20A732" w14:textId="10ADD53D" w:rsidR="00806FC9" w:rsidRDefault="0023486A" w:rsidP="0023486A">
            <w:pPr>
              <w:pStyle w:val="TableText"/>
              <w:rPr>
                <w:rFonts w:ascii="Times New Roman" w:hAnsi="Times New Roman" w:cs="Times New Roman"/>
              </w:rPr>
            </w:pPr>
            <w:r>
              <w:rPr>
                <w:rFonts w:ascii="Times New Roman" w:hAnsi="Times New Roman" w:cs="Times New Roman"/>
              </w:rPr>
              <w:t>RCDPEWL</w:t>
            </w:r>
          </w:p>
          <w:p w14:paraId="7AFE5A99" w14:textId="5E543FF8" w:rsidR="00806FC9" w:rsidRDefault="0023486A" w:rsidP="0023486A">
            <w:pPr>
              <w:pStyle w:val="TableText"/>
              <w:rPr>
                <w:rFonts w:ascii="Times New Roman" w:hAnsi="Times New Roman" w:cs="Times New Roman"/>
              </w:rPr>
            </w:pPr>
            <w:r>
              <w:rPr>
                <w:rFonts w:ascii="Times New Roman" w:hAnsi="Times New Roman" w:cs="Times New Roman"/>
              </w:rPr>
              <w:t>RCDPEWLP</w:t>
            </w:r>
          </w:p>
          <w:p w14:paraId="0AE6A901" w14:textId="77777777" w:rsidR="00806FC9" w:rsidRPr="00AF1EA3" w:rsidRDefault="00806FC9" w:rsidP="0023486A">
            <w:pPr>
              <w:pStyle w:val="TableText"/>
              <w:rPr>
                <w:rFonts w:ascii="Times New Roman" w:hAnsi="Times New Roman" w:cs="Times New Roman"/>
              </w:rPr>
            </w:pPr>
          </w:p>
        </w:tc>
        <w:tc>
          <w:tcPr>
            <w:tcW w:w="1961" w:type="pct"/>
            <w:tcBorders>
              <w:bottom w:val="single" w:sz="4" w:space="0" w:color="auto"/>
            </w:tcBorders>
            <w:vAlign w:val="center"/>
          </w:tcPr>
          <w:p w14:paraId="4DEE43EF" w14:textId="743EBA91" w:rsidR="00806FC9" w:rsidRDefault="0023486A" w:rsidP="0023486A">
            <w:pPr>
              <w:pStyle w:val="TableText"/>
              <w:rPr>
                <w:rFonts w:ascii="Times New Roman" w:hAnsi="Times New Roman" w:cs="Times New Roman"/>
              </w:rPr>
            </w:pPr>
            <w:r>
              <w:rPr>
                <w:rFonts w:ascii="Times New Roman" w:hAnsi="Times New Roman" w:cs="Times New Roman"/>
              </w:rPr>
              <w:t>IBCECSA6</w:t>
            </w:r>
            <w:r w:rsidR="00806FC9">
              <w:rPr>
                <w:rFonts w:ascii="Times New Roman" w:hAnsi="Times New Roman" w:cs="Times New Roman"/>
              </w:rPr>
              <w:t>@</w:t>
            </w:r>
            <w:r>
              <w:rPr>
                <w:rFonts w:ascii="Times New Roman" w:hAnsi="Times New Roman" w:cs="Times New Roman"/>
              </w:rPr>
              <w:t>GETEOB</w:t>
            </w:r>
          </w:p>
          <w:p w14:paraId="48B106FC" w14:textId="284D3B4C" w:rsidR="00806FC9" w:rsidRDefault="00806FC9" w:rsidP="0023486A">
            <w:pPr>
              <w:pStyle w:val="TableText"/>
              <w:rPr>
                <w:rFonts w:ascii="Times New Roman" w:hAnsi="Times New Roman" w:cs="Times New Roman"/>
              </w:rPr>
            </w:pPr>
            <w:r>
              <w:rPr>
                <w:rFonts w:ascii="Times New Roman" w:hAnsi="Times New Roman" w:cs="Times New Roman"/>
              </w:rPr>
              <w:t>RCDPE</w:t>
            </w:r>
            <w:r w:rsidR="0023486A">
              <w:rPr>
                <w:rFonts w:ascii="Times New Roman" w:hAnsi="Times New Roman" w:cs="Times New Roman"/>
              </w:rPr>
              <w:t>ARL</w:t>
            </w:r>
            <w:r>
              <w:rPr>
                <w:rFonts w:ascii="Times New Roman" w:hAnsi="Times New Roman" w:cs="Times New Roman"/>
              </w:rPr>
              <w:t>@</w:t>
            </w:r>
            <w:r w:rsidR="0023486A">
              <w:rPr>
                <w:rFonts w:ascii="Times New Roman" w:hAnsi="Times New Roman" w:cs="Times New Roman"/>
              </w:rPr>
              <w:t>UP</w:t>
            </w:r>
          </w:p>
          <w:p w14:paraId="4A65BF3F" w14:textId="2BF4B53F" w:rsidR="00806FC9" w:rsidRDefault="00806FC9" w:rsidP="0023486A">
            <w:pPr>
              <w:pStyle w:val="TableText"/>
              <w:rPr>
                <w:rFonts w:ascii="Times New Roman" w:hAnsi="Times New Roman" w:cs="Times New Roman"/>
              </w:rPr>
            </w:pPr>
            <w:r>
              <w:rPr>
                <w:rFonts w:ascii="Times New Roman" w:hAnsi="Times New Roman" w:cs="Times New Roman"/>
              </w:rPr>
              <w:t>RCDPE</w:t>
            </w:r>
            <w:r w:rsidR="0023486A">
              <w:rPr>
                <w:rFonts w:ascii="Times New Roman" w:hAnsi="Times New Roman" w:cs="Times New Roman"/>
              </w:rPr>
              <w:t>SR0</w:t>
            </w:r>
            <w:r>
              <w:rPr>
                <w:rFonts w:ascii="Times New Roman" w:hAnsi="Times New Roman" w:cs="Times New Roman"/>
              </w:rPr>
              <w:t>@</w:t>
            </w:r>
            <w:r w:rsidR="0023486A">
              <w:rPr>
                <w:rFonts w:ascii="Times New Roman" w:hAnsi="Times New Roman" w:cs="Times New Roman"/>
              </w:rPr>
              <w:t>BILLREF</w:t>
            </w:r>
          </w:p>
          <w:p w14:paraId="2B5E6E9E" w14:textId="78428735" w:rsidR="0023486A" w:rsidRDefault="0023486A" w:rsidP="0023486A">
            <w:pPr>
              <w:pStyle w:val="TableText"/>
              <w:rPr>
                <w:rFonts w:ascii="Times New Roman" w:hAnsi="Times New Roman" w:cs="Times New Roman"/>
              </w:rPr>
            </w:pPr>
            <w:r>
              <w:rPr>
                <w:rFonts w:ascii="Times New Roman" w:hAnsi="Times New Roman" w:cs="Times New Roman"/>
              </w:rPr>
              <w:t>RCDPESR0@DISP</w:t>
            </w:r>
          </w:p>
          <w:p w14:paraId="3C66BB97" w14:textId="426B59BD" w:rsidR="00806FC9" w:rsidRDefault="00806FC9" w:rsidP="0023486A">
            <w:pPr>
              <w:pStyle w:val="TableText"/>
              <w:rPr>
                <w:rFonts w:ascii="Times New Roman" w:hAnsi="Times New Roman" w:cs="Times New Roman"/>
              </w:rPr>
            </w:pPr>
            <w:r>
              <w:rPr>
                <w:rFonts w:ascii="Times New Roman" w:hAnsi="Times New Roman" w:cs="Times New Roman"/>
              </w:rPr>
              <w:t>RCDPEWL@</w:t>
            </w:r>
            <w:r w:rsidR="0023486A">
              <w:rPr>
                <w:rFonts w:ascii="Times New Roman" w:hAnsi="Times New Roman" w:cs="Times New Roman"/>
              </w:rPr>
              <w:t>NOEDIT</w:t>
            </w:r>
          </w:p>
          <w:p w14:paraId="70F3C05D" w14:textId="5227B408" w:rsidR="00495057" w:rsidRDefault="00495057" w:rsidP="0023486A">
            <w:pPr>
              <w:pStyle w:val="TableText"/>
              <w:rPr>
                <w:rFonts w:ascii="Times New Roman" w:hAnsi="Times New Roman" w:cs="Times New Roman"/>
              </w:rPr>
            </w:pPr>
            <w:r>
              <w:rPr>
                <w:rFonts w:ascii="Times New Roman" w:hAnsi="Times New Roman" w:cs="Times New Roman"/>
              </w:rPr>
              <w:t>RCDPEWL@SEL</w:t>
            </w:r>
          </w:p>
          <w:p w14:paraId="4C375251" w14:textId="364ABA84" w:rsidR="00806FC9" w:rsidRDefault="00806FC9" w:rsidP="0023486A">
            <w:pPr>
              <w:pStyle w:val="TableText"/>
              <w:rPr>
                <w:rFonts w:ascii="Times New Roman" w:hAnsi="Times New Roman" w:cs="Times New Roman"/>
              </w:rPr>
            </w:pPr>
            <w:r>
              <w:rPr>
                <w:rFonts w:ascii="Times New Roman" w:hAnsi="Times New Roman" w:cs="Times New Roman"/>
              </w:rPr>
              <w:t>RCDPEWL</w:t>
            </w:r>
            <w:r w:rsidR="00495057">
              <w:rPr>
                <w:rFonts w:ascii="Times New Roman" w:hAnsi="Times New Roman" w:cs="Times New Roman"/>
              </w:rPr>
              <w:t>1</w:t>
            </w:r>
            <w:r>
              <w:rPr>
                <w:rFonts w:ascii="Times New Roman" w:hAnsi="Times New Roman" w:cs="Times New Roman"/>
              </w:rPr>
              <w:t>@</w:t>
            </w:r>
            <w:r w:rsidR="00495057">
              <w:rPr>
                <w:rFonts w:ascii="Times New Roman" w:hAnsi="Times New Roman" w:cs="Times New Roman"/>
              </w:rPr>
              <w:t>PNM4</w:t>
            </w:r>
          </w:p>
          <w:p w14:paraId="015DCBB1" w14:textId="70871976" w:rsidR="00806FC9" w:rsidRDefault="00806FC9" w:rsidP="0023486A">
            <w:pPr>
              <w:pStyle w:val="TableText"/>
              <w:rPr>
                <w:rFonts w:ascii="Times New Roman" w:hAnsi="Times New Roman" w:cs="Times New Roman"/>
              </w:rPr>
            </w:pPr>
            <w:r>
              <w:rPr>
                <w:rFonts w:ascii="Times New Roman" w:hAnsi="Times New Roman" w:cs="Times New Roman"/>
              </w:rPr>
              <w:t>RCDPEWL</w:t>
            </w:r>
            <w:r w:rsidR="00495057">
              <w:rPr>
                <w:rFonts w:ascii="Times New Roman" w:hAnsi="Times New Roman" w:cs="Times New Roman"/>
              </w:rPr>
              <w:t>3</w:t>
            </w:r>
            <w:r>
              <w:rPr>
                <w:rFonts w:ascii="Times New Roman" w:hAnsi="Times New Roman" w:cs="Times New Roman"/>
              </w:rPr>
              <w:t>@</w:t>
            </w:r>
            <w:r w:rsidR="00495057">
              <w:rPr>
                <w:rFonts w:ascii="Times New Roman" w:hAnsi="Times New Roman" w:cs="Times New Roman"/>
              </w:rPr>
              <w:t>SPLIT</w:t>
            </w:r>
          </w:p>
          <w:p w14:paraId="09E8AF51" w14:textId="479AF509" w:rsidR="00495057" w:rsidRDefault="00495057" w:rsidP="0023486A">
            <w:pPr>
              <w:pStyle w:val="TableText"/>
              <w:rPr>
                <w:rFonts w:ascii="Times New Roman" w:hAnsi="Times New Roman" w:cs="Times New Roman"/>
              </w:rPr>
            </w:pPr>
            <w:r>
              <w:rPr>
                <w:rFonts w:ascii="Times New Roman" w:hAnsi="Times New Roman" w:cs="Times New Roman"/>
              </w:rPr>
              <w:t>RCDPEWLP@PHARM</w:t>
            </w:r>
          </w:p>
          <w:p w14:paraId="1EB72B92" w14:textId="77777777" w:rsidR="00495057" w:rsidRDefault="00495057" w:rsidP="0023486A">
            <w:pPr>
              <w:pStyle w:val="TableText"/>
              <w:rPr>
                <w:rFonts w:ascii="Times New Roman" w:hAnsi="Times New Roman" w:cs="Times New Roman"/>
              </w:rPr>
            </w:pPr>
            <w:r>
              <w:rPr>
                <w:rFonts w:ascii="Times New Roman" w:hAnsi="Times New Roman" w:cs="Times New Roman"/>
              </w:rPr>
              <w:t>RCDPEWLP@NOEDIT</w:t>
            </w:r>
          </w:p>
          <w:p w14:paraId="740F3696" w14:textId="77777777" w:rsidR="00495057" w:rsidRDefault="00495057" w:rsidP="0023486A">
            <w:pPr>
              <w:pStyle w:val="TableText"/>
              <w:rPr>
                <w:rFonts w:ascii="Times New Roman" w:hAnsi="Times New Roman" w:cs="Times New Roman"/>
              </w:rPr>
            </w:pPr>
            <w:r>
              <w:rPr>
                <w:rFonts w:ascii="Times New Roman" w:hAnsi="Times New Roman" w:cs="Times New Roman"/>
              </w:rPr>
              <w:t>RCDPEX31@TXT0</w:t>
            </w:r>
          </w:p>
          <w:p w14:paraId="5B8F691B" w14:textId="77777777" w:rsidR="00495057" w:rsidRDefault="00495057" w:rsidP="0023486A">
            <w:pPr>
              <w:pStyle w:val="TableText"/>
              <w:rPr>
                <w:rFonts w:ascii="Times New Roman" w:hAnsi="Times New Roman" w:cs="Times New Roman"/>
              </w:rPr>
            </w:pPr>
            <w:r>
              <w:rPr>
                <w:rFonts w:ascii="Times New Roman" w:hAnsi="Times New Roman" w:cs="Times New Roman"/>
              </w:rPr>
              <w:t>RCDPEX31@TXT00</w:t>
            </w:r>
          </w:p>
          <w:p w14:paraId="0F00617C" w14:textId="0BB1EDD7" w:rsidR="00495057" w:rsidRDefault="00495057" w:rsidP="0023486A">
            <w:pPr>
              <w:pStyle w:val="TableText"/>
              <w:rPr>
                <w:rFonts w:ascii="Times New Roman" w:hAnsi="Times New Roman" w:cs="Times New Roman"/>
              </w:rPr>
            </w:pPr>
            <w:r>
              <w:rPr>
                <w:rFonts w:ascii="Times New Roman" w:hAnsi="Times New Roman" w:cs="Times New Roman"/>
              </w:rPr>
              <w:t>RCDPEX31@TXT2</w:t>
            </w:r>
          </w:p>
          <w:p w14:paraId="065BE5C0" w14:textId="77777777" w:rsidR="00806FC9" w:rsidRDefault="00806FC9" w:rsidP="0023486A">
            <w:pPr>
              <w:pStyle w:val="TableText"/>
              <w:rPr>
                <w:rFonts w:ascii="Times New Roman" w:hAnsi="Times New Roman" w:cs="Times New Roman"/>
              </w:rPr>
            </w:pPr>
          </w:p>
          <w:p w14:paraId="0E899CD1" w14:textId="77777777" w:rsidR="00806FC9" w:rsidRPr="00D54506" w:rsidRDefault="00806FC9" w:rsidP="0023486A">
            <w:pPr>
              <w:pStyle w:val="TableText"/>
            </w:pPr>
          </w:p>
        </w:tc>
      </w:tr>
    </w:tbl>
    <w:p w14:paraId="36BBDF07" w14:textId="77777777" w:rsidR="00495057" w:rsidRDefault="00495057" w:rsidP="00AF1EA3"/>
    <w:tbl>
      <w:tblPr>
        <w:tblW w:w="4991" w:type="pct"/>
        <w:tblInd w:w="17" w:type="dxa"/>
        <w:tblCellMar>
          <w:left w:w="0" w:type="dxa"/>
          <w:right w:w="0" w:type="dxa"/>
        </w:tblCellMar>
        <w:tblLook w:val="04A0" w:firstRow="1" w:lastRow="0" w:firstColumn="1" w:lastColumn="0" w:noHBand="0" w:noVBand="1"/>
      </w:tblPr>
      <w:tblGrid>
        <w:gridCol w:w="9559"/>
      </w:tblGrid>
      <w:tr w:rsidR="00D42128" w:rsidRPr="009B3C81" w14:paraId="5E0A6103"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9BC7612" w14:textId="77777777" w:rsidR="00D42128" w:rsidRPr="009B3C81" w:rsidRDefault="00D42128" w:rsidP="0023486A">
            <w:pPr>
              <w:spacing w:before="60" w:after="60"/>
              <w:rPr>
                <w:rFonts w:ascii="Arial" w:hAnsi="Arial" w:cs="Arial"/>
                <w:b/>
                <w:bCs/>
                <w:sz w:val="24"/>
              </w:rPr>
            </w:pPr>
            <w:r w:rsidRPr="009B3C81">
              <w:rPr>
                <w:rFonts w:ascii="Arial" w:hAnsi="Arial" w:cs="Arial"/>
                <w:b/>
                <w:bCs/>
                <w:sz w:val="24"/>
              </w:rPr>
              <w:lastRenderedPageBreak/>
              <w:t>Current Logic</w:t>
            </w:r>
          </w:p>
        </w:tc>
      </w:tr>
      <w:tr w:rsidR="00D42128" w:rsidRPr="009B3C81" w14:paraId="37071AA1" w14:textId="77777777" w:rsidTr="0023486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FD1028" w14:textId="5F1072AA" w:rsidR="00A77D09" w:rsidRDefault="00AC08CF" w:rsidP="0023486A">
            <w:pPr>
              <w:spacing w:before="60" w:after="60"/>
            </w:pPr>
            <w:r w:rsidRPr="00AC08CF">
              <w:t>RCDPEWL0 ;ALB/TMK/PJH - ELECTRONIC EOB WORKLIST ACTIONS ;Jun 06, 2014@19:11:19</w:t>
            </w:r>
            <w:r w:rsidRPr="00AC08CF">
              <w:br/>
              <w:t> ;;4.5;Accounts Receivable;**173,208,252,269,298**;Mar 20, 1995;Build 121</w:t>
            </w:r>
            <w:r w:rsidRPr="00AC08CF">
              <w:br/>
              <w:t> ;Per VA Directive 6402, this routine should not be modified.</w:t>
            </w:r>
            <w:r w:rsidRPr="00AC08CF">
              <w:br/>
              <w:t> Q</w:t>
            </w:r>
            <w:r w:rsidRPr="00AC08CF">
              <w:br/>
              <w:t> ;</w:t>
            </w:r>
            <w:r w:rsidRPr="00AC08CF">
              <w:br/>
              <w:t>PARAMS(SOURCE) ; Retrieve/Edit/Save View Parameters for ERA Worklist</w:t>
            </w:r>
            <w:r w:rsidRPr="00AC08CF">
              <w:br/>
              <w:t> ; Input: SOURCE: "MO" - Menu Option / "CV" - Change View</w:t>
            </w:r>
            <w:r w:rsidRPr="00AC08CF">
              <w:br/>
              <w:t> ;Output: ^TMP("RCERA_PARAMS",$J,"RCPOST"): ERA Posting Status ("</w:t>
            </w:r>
            <w:proofErr w:type="spellStart"/>
            <w:r w:rsidRPr="00AC08CF">
              <w:t>P":Posted</w:t>
            </w:r>
            <w:proofErr w:type="spellEnd"/>
            <w:r w:rsidRPr="00AC08CF">
              <w:t>/"</w:t>
            </w:r>
            <w:proofErr w:type="spellStart"/>
            <w:r w:rsidRPr="00AC08CF">
              <w:t>U":Unposted</w:t>
            </w:r>
            <w:proofErr w:type="spellEnd"/>
            <w:r w:rsidRPr="00AC08CF">
              <w:t>)</w:t>
            </w:r>
            <w:r w:rsidRPr="00AC08CF">
              <w:br/>
              <w:t> ; ^TMP("RCERA_PARAMS",$J,"RCAUTOP"): Auto-Posting Status ("A":Auto-Posting/"N":</w:t>
            </w:r>
            <w:proofErr w:type="spellStart"/>
            <w:r w:rsidRPr="00AC08CF">
              <w:t>Non Auto</w:t>
            </w:r>
            <w:proofErr w:type="spellEnd"/>
            <w:r w:rsidRPr="00AC08CF">
              <w:t>-Posting/"</w:t>
            </w:r>
            <w:proofErr w:type="spellStart"/>
            <w:r w:rsidRPr="00AC08CF">
              <w:t>B":Both</w:t>
            </w:r>
            <w:proofErr w:type="spellEnd"/>
            <w:r w:rsidRPr="00AC08CF">
              <w:t>)</w:t>
            </w:r>
            <w:r w:rsidRPr="00AC08CF">
              <w:br/>
              <w:t> ; ^TMP("RCERA_PARAMS",$J,"RCMATCH"): ERA Matching Status ("</w:t>
            </w:r>
            <w:proofErr w:type="spellStart"/>
            <w:r w:rsidRPr="00AC08CF">
              <w:t>M":Matched</w:t>
            </w:r>
            <w:proofErr w:type="spellEnd"/>
            <w:r w:rsidRPr="00AC08CF">
              <w:t>/"</w:t>
            </w:r>
            <w:proofErr w:type="spellStart"/>
            <w:r w:rsidRPr="00AC08CF">
              <w:t>U":Unmatched</w:t>
            </w:r>
            <w:proofErr w:type="spellEnd"/>
            <w:r w:rsidRPr="00AC08CF">
              <w:t>)</w:t>
            </w:r>
            <w:r w:rsidRPr="00AC08CF">
              <w:br/>
              <w:t> ; ^TMP("RCERA_PARAMS",$J,"RCTYPE"): ERA Claim Type ("</w:t>
            </w:r>
            <w:proofErr w:type="spellStart"/>
            <w:r w:rsidRPr="00AC08CF">
              <w:t>M":Medical</w:t>
            </w:r>
            <w:proofErr w:type="spellEnd"/>
            <w:r w:rsidRPr="00AC08CF">
              <w:t>/"</w:t>
            </w:r>
            <w:proofErr w:type="spellStart"/>
            <w:r w:rsidRPr="00AC08CF">
              <w:t>P":Pharmacy</w:t>
            </w:r>
            <w:proofErr w:type="spellEnd"/>
            <w:r w:rsidRPr="00AC08CF">
              <w:t>/"</w:t>
            </w:r>
            <w:proofErr w:type="spellStart"/>
            <w:r w:rsidRPr="00AC08CF">
              <w:t>B":Both</w:t>
            </w:r>
            <w:proofErr w:type="spellEnd"/>
            <w:r w:rsidRPr="00AC08CF">
              <w:t>)</w:t>
            </w:r>
            <w:r w:rsidRPr="00AC08CF">
              <w:br/>
              <w:t> ; ^TMP("RCERA_PARAMS",$J,"RCDT")p1: ERA Received EARILIST DATE (Range Limited Only)</w:t>
            </w:r>
            <w:r w:rsidRPr="00AC08CF">
              <w:br/>
              <w:t> ; ^TMP("RCERA_PARAMS",$J,"RCDT")p2: ERA Received LATEST DATE (Range Limited Only)</w:t>
            </w:r>
            <w:r w:rsidRPr="00AC08CF">
              <w:br/>
              <w:t> ; ^TMP("RCERA_PARAMS",$J,"RCPAYR")p1: All Payers/Range of Payers ("A": All/"</w:t>
            </w:r>
            <w:proofErr w:type="spellStart"/>
            <w:r w:rsidRPr="00AC08CF">
              <w:t>R":Range</w:t>
            </w:r>
            <w:proofErr w:type="spellEnd"/>
            <w:r w:rsidRPr="00AC08CF">
              <w:t xml:space="preserve"> of Payers)</w:t>
            </w:r>
            <w:r w:rsidRPr="00AC08CF">
              <w:br/>
              <w:t> ; ^TMP("RCERA_PARAMS",$J,"RCPAYR")p2: START WITH PAYER (</w:t>
            </w:r>
            <w:proofErr w:type="spellStart"/>
            <w:r w:rsidRPr="00AC08CF">
              <w:t>e.g.,'AET</w:t>
            </w:r>
            <w:proofErr w:type="spellEnd"/>
            <w:r w:rsidRPr="00AC08CF">
              <w:t>') (Range Limited Only)</w:t>
            </w:r>
            <w:r w:rsidRPr="00AC08CF">
              <w:br/>
              <w:t> ; ^TMP("RCERA_PARAMS",$J,"RCPAYR")p3: GO TO PAYER (</w:t>
            </w:r>
            <w:proofErr w:type="spellStart"/>
            <w:r w:rsidRPr="00AC08CF">
              <w:t>e.g.,'AETZ</w:t>
            </w:r>
            <w:proofErr w:type="spellEnd"/>
            <w:r w:rsidRPr="00AC08CF">
              <w:t>') (Range Limited Only)</w:t>
            </w:r>
            <w:r w:rsidRPr="00AC08CF">
              <w:br/>
              <w:t> ; Or RCQUIT=1</w:t>
            </w:r>
            <w:r w:rsidRPr="00AC08CF">
              <w:br/>
              <w:t> N DIR,DTOUT,DUOUT,RCAUTOPDF,RCDFR,RCDTO,RCERROR,RCMATCHD,RCPAYR,RCPAYRDF,RCPOSTDF,RCTYPEDF,RCXPAR,X,Y</w:t>
            </w:r>
            <w:r w:rsidRPr="00AC08CF">
              <w:br/>
              <w:t> ;</w:t>
            </w:r>
            <w:r w:rsidRPr="00AC08CF">
              <w:br/>
              <w:t> S RCQUIT=0</w:t>
            </w:r>
            <w:r w:rsidRPr="00AC08CF">
              <w:br/>
              <w:t> ;</w:t>
            </w:r>
            <w:r w:rsidRPr="00AC08CF">
              <w:br/>
              <w:t> ; Date Range Selection</w:t>
            </w:r>
            <w:r w:rsidRPr="00AC08CF">
              <w:br/>
              <w:t> I SOURCE="MO" D  I $G(RCQUIT) G PARAMSQ</w:t>
            </w:r>
            <w:r w:rsidRPr="00AC08CF">
              <w:br/>
              <w:t> . K ^TMP("RCERA_PARAMS",$J) D DTR</w:t>
            </w:r>
            <w:r w:rsidRPr="00AC08CF">
              <w:br/>
              <w:t> ;</w:t>
            </w:r>
            <w:r w:rsidRPr="00AC08CF">
              <w:br/>
              <w:t> ; Retrieving user's saved parameters (If found, Quit)</w:t>
            </w:r>
            <w:r w:rsidRPr="00AC08CF">
              <w:br/>
              <w:t> I SOURCE="MO" D  I $G(RCXPAR("ERA_POSTING_STATUS"))'="" G PARAMSQ</w:t>
            </w:r>
            <w:r w:rsidRPr="00AC08CF">
              <w:br/>
              <w:t> . D GETLST^</w:t>
            </w:r>
            <w:proofErr w:type="gramStart"/>
            <w:r w:rsidRPr="00AC08CF">
              <w:t>XPAR(</w:t>
            </w:r>
            <w:proofErr w:type="gramEnd"/>
            <w:r w:rsidRPr="00AC08CF">
              <w:t>.RCXPAR,"USR","RCDPE EDI LOCKBOX WORKLIST","I")</w:t>
            </w:r>
            <w:r w:rsidRPr="00AC08CF">
              <w:br/>
              <w:t> . S ^TMP("RCERA_PARAMS",$J,"RCPOST")=$S($G(RCXPAR("ERA_POSTING_STATUS"))'="":RCXPAR("ERA_POSTING_STATUS"),1:"U")</w:t>
            </w:r>
            <w:r w:rsidRPr="00AC08CF">
              <w:br/>
              <w:t> . S ^TMP("RCERA_PARAMS",$J,"RCAUTOP")=$S($G(RCXPAR("ERA_AUTO_POSTING"))'="":RCXPAR("ERA_AUTO_POSTING"),1:"B")</w:t>
            </w:r>
            <w:r w:rsidRPr="00AC08CF">
              <w:br/>
              <w:t> . S ^TMP("RCERA_PARAMS",$J,"RCMATCH")=$S($G(RCXPAR("ERA-EFT_MATCH_STATUS"))'="":RCXPAR("ERA-EFT_MATCH_STATUS"),1:"B")</w:t>
            </w:r>
            <w:r w:rsidRPr="00AC08CF">
              <w:br/>
              <w:t> . S ^TMP("RCERA_PARAMS",$J,"RCTYPE")=$S($G(RCXPAR("ERA_CLAIM_TYPE"))'="":RCXPAR("ERA_CLAIM</w:t>
            </w:r>
            <w:r w:rsidRPr="00AC08CF">
              <w:lastRenderedPageBreak/>
              <w:t>_TYPE"),1:"B")</w:t>
            </w:r>
            <w:r w:rsidRPr="00AC08CF">
              <w:br/>
              <w:t> . S ^TMP("RCERA_PARAMS",$J,"RCPAYR")=$S($G(RCXPAR("ALL_PAYERS/RANGE_OF_PAYERS"))'="":$TR(RCXPAR("ALL_PAYERS/RANGE_OF_PAYERS"),";","^"),1:"A")</w:t>
            </w:r>
            <w:r w:rsidRPr="00AC08CF">
              <w:br/>
              <w:t> ;</w:t>
            </w:r>
            <w:r w:rsidRPr="00AC08CF">
              <w:br/>
              <w:t> W !!,"Select parameters for displaying the list of ERAs"</w:t>
            </w:r>
            <w:r w:rsidRPr="00AC08CF">
              <w:br/>
              <w:t> ;</w:t>
            </w:r>
            <w:r w:rsidRPr="00AC08CF">
              <w:br/>
              <w:t> ; ERA Posting Status (Posted/Unposted/Both) Selection</w:t>
            </w:r>
            <w:r w:rsidRPr="00AC08CF">
              <w:br/>
              <w:t> S RCPOSTDF=$G(^TMP("RCERA_PARAMS",$J,"RCPOST"))</w:t>
            </w:r>
            <w:r w:rsidRPr="00AC08CF">
              <w:br/>
              <w:t> K DIR S DIR(0)="SA^U:UNPOSTED;P:POSTED;B:BOTH",DIR("A")="ERA POSTING STATUS: (U)NPOSTED, (P)OSTED, OR (B)OTH: "</w:t>
            </w:r>
            <w:r w:rsidRPr="00AC08CF">
              <w:br/>
              <w:t> S DIR("B")="U" S:RCPOSTDF'="" DIR("B")=RCPOSTDF</w:t>
            </w:r>
            <w:r w:rsidRPr="00AC08CF">
              <w:br/>
              <w:t> W ! D ^DIR I $D(DTOUT)!$D(DUOUT) S RCQUIT=1 G PARAMSQ</w:t>
            </w:r>
            <w:r w:rsidRPr="00AC08CF">
              <w:br/>
              <w:t> S ^TMP("RCERA_PARAMS",$J,"RCPOST")=Y</w:t>
            </w:r>
            <w:r w:rsidRPr="00AC08CF">
              <w:br/>
              <w:t> ;</w:t>
            </w:r>
            <w:r w:rsidRPr="00AC08CF">
              <w:br/>
              <w:t> ; ERA Posting Method (Auto-Posting/</w:t>
            </w:r>
            <w:proofErr w:type="spellStart"/>
            <w:r w:rsidRPr="00AC08CF">
              <w:t>Non Auto</w:t>
            </w:r>
            <w:proofErr w:type="spellEnd"/>
            <w:r w:rsidRPr="00AC08CF">
              <w:t>-Posting/Both) Selection</w:t>
            </w:r>
            <w:r w:rsidRPr="00AC08CF">
              <w:br/>
              <w:t> S RCAUTOPDF=$G(^TMP("RCERA_PARAMS",$J,"RCAUTOP"))</w:t>
            </w:r>
            <w:r w:rsidRPr="00AC08CF">
              <w:br/>
              <w:t> K DIR S DIR(0)="SA^A:AUTO-POSTING;N:NON AUTO-POSTING;B:BOTH"</w:t>
            </w:r>
            <w:r w:rsidRPr="00AC08CF">
              <w:br/>
              <w:t> S DIR("A")="DISPLAY (A)UTO-POSTING, (N)ON AUTO-POSTING, OR (B)OTH: "</w:t>
            </w:r>
            <w:r w:rsidRPr="00AC08CF">
              <w:br/>
              <w:t> S DIR("B")="B" S:RCAUTOPDF'="" DIR("B")=RCAUTOPDF</w:t>
            </w:r>
            <w:r w:rsidRPr="00AC08CF">
              <w:br/>
              <w:t> W ! D ^DIR I $D(DTOUT)!$D(DUOUT) S RCQUIT=1 G PARAMSQ</w:t>
            </w:r>
            <w:r w:rsidRPr="00AC08CF">
              <w:br/>
              <w:t> S ^TMP("RCERA_PARAMS",$J,"RCAUTOP")=Y</w:t>
            </w:r>
            <w:r w:rsidRPr="00AC08CF">
              <w:br/>
              <w:t> ;</w:t>
            </w:r>
            <w:r w:rsidRPr="00AC08CF">
              <w:br/>
              <w:t> ; ERA-EFT Matching Status(Matched/Unmatched/Both) Selection</w:t>
            </w:r>
            <w:r w:rsidRPr="00AC08CF">
              <w:br/>
              <w:t> S RCMATCHD=$G(^TMP("RCERA_PARAMS",$J,"RCMATCH"))</w:t>
            </w:r>
            <w:r w:rsidRPr="00AC08CF">
              <w:br/>
              <w:t> K DIR S DIR(0)="SA^N:NOT MATCHED;M:MATCHED;B:BOTH"</w:t>
            </w:r>
            <w:r w:rsidRPr="00AC08CF">
              <w:br/>
              <w:t> S DIR("A")="ERA-EFT MATCH STATUS: (N)OT MATCHED, (M)ATCHED, OR (B)OTH: "</w:t>
            </w:r>
            <w:r w:rsidRPr="00AC08CF">
              <w:br/>
              <w:t> S DIR("B")="B" S:RCMATCHD'="" DIR("B")=RCMATCHD</w:t>
            </w:r>
            <w:r w:rsidRPr="00AC08CF">
              <w:br/>
              <w:t> W ! D ^DIR I $D(DTOUT)!$D(DUOUT) S RCQUIT=1 G PARAMSQ</w:t>
            </w:r>
            <w:r w:rsidRPr="00AC08CF">
              <w:br/>
              <w:t> S ^TMP("RCERA_PARAMS",$J,"RCMATCH")=Y</w:t>
            </w:r>
            <w:r w:rsidRPr="00AC08CF">
              <w:br/>
              <w:t> ;</w:t>
            </w:r>
            <w:r w:rsidRPr="00AC08CF">
              <w:br/>
              <w:t> ; Claim Type (Medical/Pharmacy/Both) Selection</w:t>
            </w:r>
            <w:r w:rsidRPr="00AC08CF">
              <w:br/>
              <w:t> S RCTYPEDF=$G(^TMP("RCERA_PARAMS",$J,"RCTYPE"))</w:t>
            </w:r>
            <w:r w:rsidRPr="00AC08CF">
              <w:br/>
              <w:t> K DIR S DIR(0)="SA^M:MEDICAL;P:PHARMACY;B:BOTH"</w:t>
            </w:r>
            <w:r w:rsidRPr="00AC08CF">
              <w:br/>
              <w:t> s DIR("A")="(M)EDICAL, (P)HARMACY, OR (B)OTH: "</w:t>
            </w:r>
            <w:r w:rsidRPr="00AC08CF">
              <w:br/>
              <w:t> S DIR("B")="B" S:RCTYPEDF'="" DIR("B")=RCTYPEDF</w:t>
            </w:r>
            <w:r w:rsidRPr="00AC08CF">
              <w:br/>
              <w:t> W ! D ^DIR I $D(DTOUT)!$D(DUOUT) S RCQUIT=1 G PARAMSQ</w:t>
            </w:r>
            <w:r w:rsidRPr="00AC08CF">
              <w:br/>
              <w:t> S ^TMP("RCERA_PARAMS",$J,"RCTYPE")=Y</w:t>
            </w:r>
            <w:r w:rsidRPr="00AC08CF">
              <w:br/>
              <w:t> ;</w:t>
            </w:r>
            <w:r w:rsidRPr="00AC08CF">
              <w:br/>
              <w:t>PAYR ; Payer Selection</w:t>
            </w:r>
            <w:r w:rsidRPr="00AC08CF">
              <w:br/>
            </w:r>
            <w:r w:rsidRPr="00AC08CF">
              <w:lastRenderedPageBreak/>
              <w:t> S RCPAYRDF=$G(^TMP("RCERA_PARAMS",$J,"RCPAYR"))</w:t>
            </w:r>
            <w:r w:rsidRPr="00AC08CF">
              <w:br/>
              <w:t> K DIR S RCQUIT=0,DIR(0)="SA^A:ALL;R:RANGE",DIR("A")="(A)LL PAYERS, (R)ANGE OF PAYER NAMES: "</w:t>
            </w:r>
            <w:r w:rsidRPr="00AC08CF">
              <w:br/>
              <w:t> S DIR("B")="ALL" S:$P(RCPAYRDF,"^")'="" DIR("B")=$P(RCPAYRDF,"^")</w:t>
            </w:r>
            <w:r w:rsidRPr="00AC08CF">
              <w:br/>
              <w:t> W ! D ^DIR I $D(DTOUT)!$D(DUOUT) S RCQUIT=1 G PARAMSQ</w:t>
            </w:r>
            <w:r w:rsidRPr="00AC08CF">
              <w:br/>
              <w:t> S RCPAYR=Y I RCPAYR="A" S ^TMP("RCERA_PARAMS",$J,"RCPAYR")=Y</w:t>
            </w:r>
            <w:r w:rsidRPr="00AC08CF">
              <w:br/>
              <w:t> I RCPAYR="R" D  I RCQUIT K ^TMP("RCERA_PARAMS",$J,"RCPAYR") G PAYR</w:t>
            </w:r>
            <w:r w:rsidRPr="00AC08CF">
              <w:br/>
              <w:t xml:space="preserve"> . </w:t>
            </w:r>
            <w:proofErr w:type="gramStart"/>
            <w:r w:rsidRPr="00AC08CF">
              <w:t>W !</w:t>
            </w:r>
            <w:proofErr w:type="gramEnd"/>
            <w:r w:rsidRPr="00AC08CF">
              <w:t>,"Names you select here will be the payer names from the ERA, not the ins. file"</w:t>
            </w:r>
            <w:r w:rsidRPr="00AC08CF">
              <w:br/>
              <w:t> . K DIR S </w:t>
            </w:r>
            <w:proofErr w:type="gramStart"/>
            <w:r w:rsidRPr="00AC08CF">
              <w:t>DIR(</w:t>
            </w:r>
            <w:proofErr w:type="gramEnd"/>
            <w:r w:rsidRPr="00AC08CF">
              <w:t>"?")="Enter a name from 1 to 30 characters in UPPER CASE."</w:t>
            </w:r>
            <w:r w:rsidRPr="00AC08CF">
              <w:br/>
            </w:r>
            <w:proofErr w:type="gramStart"/>
            <w:r w:rsidRPr="00AC08CF">
              <w:t> .</w:t>
            </w:r>
            <w:proofErr w:type="gramEnd"/>
            <w:r w:rsidRPr="00AC08CF">
              <w:t xml:space="preserve"> S </w:t>
            </w:r>
            <w:proofErr w:type="gramStart"/>
            <w:r w:rsidRPr="00AC08CF">
              <w:t>DIR(</w:t>
            </w:r>
            <w:proofErr w:type="gramEnd"/>
            <w:r w:rsidRPr="00AC08CF">
              <w:t>0)="FA^1:30^K:X'?.U X"</w:t>
            </w:r>
            <w:proofErr w:type="gramStart"/>
            <w:r w:rsidRPr="00AC08CF">
              <w:t>,DIR</w:t>
            </w:r>
            <w:proofErr w:type="gramEnd"/>
            <w:r w:rsidRPr="00AC08CF">
              <w:t>("A")="START WITH PAYER NAME: "</w:t>
            </w:r>
            <w:r w:rsidRPr="00AC08CF">
              <w:br/>
              <w:t> . S</w:t>
            </w:r>
            <w:proofErr w:type="gramStart"/>
            <w:r w:rsidRPr="00AC08CF">
              <w:t>:$</w:t>
            </w:r>
            <w:proofErr w:type="gramEnd"/>
            <w:r w:rsidRPr="00AC08CF">
              <w:t>P(RCPAYRDF,"^",2)'="" DIR("B")=$P(RCPAYRDF,"^",2)</w:t>
            </w:r>
            <w:r w:rsidRPr="00AC08CF">
              <w:br/>
              <w:t xml:space="preserve"> . </w:t>
            </w:r>
            <w:proofErr w:type="gramStart"/>
            <w:r w:rsidRPr="00AC08CF">
              <w:t>W !</w:t>
            </w:r>
            <w:proofErr w:type="gramEnd"/>
            <w:r w:rsidRPr="00AC08CF">
              <w:t xml:space="preserve"> D ^DIR I $</w:t>
            </w:r>
            <w:proofErr w:type="gramStart"/>
            <w:r w:rsidRPr="00AC08CF">
              <w:t>D(</w:t>
            </w:r>
            <w:proofErr w:type="gramEnd"/>
            <w:r w:rsidRPr="00AC08CF">
              <w:t>DTOUT)!$D(DUOUT) S RCQUIT=1 Q</w:t>
            </w:r>
            <w:r w:rsidRPr="00AC08CF">
              <w:br/>
              <w:t> . S </w:t>
            </w:r>
            <w:proofErr w:type="gramStart"/>
            <w:r w:rsidRPr="00AC08CF">
              <w:t>RCPAYR(</w:t>
            </w:r>
            <w:proofErr w:type="gramEnd"/>
            <w:r w:rsidRPr="00AC08CF">
              <w:t>"FROM")=Y</w:t>
            </w:r>
            <w:r w:rsidRPr="00AC08CF">
              <w:br/>
              <w:t> . K DIR S </w:t>
            </w:r>
            <w:proofErr w:type="gramStart"/>
            <w:r w:rsidRPr="00AC08CF">
              <w:t>DIR(</w:t>
            </w:r>
            <w:proofErr w:type="gramEnd"/>
            <w:r w:rsidRPr="00AC08CF">
              <w:t>"?")="Enter a name from 1 to 30 characters in UPPER CASE."</w:t>
            </w:r>
            <w:r w:rsidRPr="00AC08CF">
              <w:br/>
            </w:r>
            <w:proofErr w:type="gramStart"/>
            <w:r w:rsidRPr="00AC08CF">
              <w:t> .</w:t>
            </w:r>
            <w:proofErr w:type="gramEnd"/>
            <w:r w:rsidRPr="00AC08CF">
              <w:t xml:space="preserve"> S </w:t>
            </w:r>
            <w:proofErr w:type="gramStart"/>
            <w:r w:rsidRPr="00AC08CF">
              <w:t>DIR(</w:t>
            </w:r>
            <w:proofErr w:type="gramEnd"/>
            <w:r w:rsidRPr="00AC08CF">
              <w:t>0)="FA^1:30^K:X'?.U X",DIR("A")="GO TO PAYER NAME: ",DIR("B")=$E(RCPAYR("FROM"),1,27)_"ZZZ"</w:t>
            </w:r>
            <w:r w:rsidRPr="00AC08CF">
              <w:br/>
              <w:t> . S</w:t>
            </w:r>
            <w:proofErr w:type="gramStart"/>
            <w:r w:rsidRPr="00AC08CF">
              <w:t>:$</w:t>
            </w:r>
            <w:proofErr w:type="gramEnd"/>
            <w:r w:rsidRPr="00AC08CF">
              <w:t>P(RCPAYRDF,"^",3)'="" DIR("B")=$P(RCPAYRDF,"^",3)</w:t>
            </w:r>
            <w:r w:rsidRPr="00AC08CF">
              <w:br/>
              <w:t xml:space="preserve"> . </w:t>
            </w:r>
            <w:proofErr w:type="gramStart"/>
            <w:r w:rsidRPr="00AC08CF">
              <w:t>W !</w:t>
            </w:r>
            <w:proofErr w:type="gramEnd"/>
            <w:r w:rsidRPr="00AC08CF">
              <w:t xml:space="preserve"> D ^DIR I $</w:t>
            </w:r>
            <w:proofErr w:type="gramStart"/>
            <w:r w:rsidRPr="00AC08CF">
              <w:t>D(</w:t>
            </w:r>
            <w:proofErr w:type="gramEnd"/>
            <w:r w:rsidRPr="00AC08CF">
              <w:t>DTOUT)!$D(DUOUT) S RCQUIT=1 Q</w:t>
            </w:r>
            <w:r w:rsidRPr="00AC08CF">
              <w:br/>
              <w:t> . S ^</w:t>
            </w:r>
            <w:proofErr w:type="gramStart"/>
            <w:r w:rsidRPr="00AC08CF">
              <w:t>TMP(</w:t>
            </w:r>
            <w:proofErr w:type="gramEnd"/>
            <w:r w:rsidRPr="00AC08CF">
              <w:t>"RCERA_PARAMS",$J,"RCPAYR")=RCPAYR_"^"_RCPAYR("FROM")_"^"_Y</w:t>
            </w:r>
            <w:r w:rsidRPr="00AC08CF">
              <w:br/>
              <w:t> ;</w:t>
            </w:r>
            <w:r w:rsidRPr="00AC08CF">
              <w:br/>
              <w:t> ; Option to save as User Preferred View</w:t>
            </w:r>
            <w:r w:rsidRPr="00AC08CF">
              <w:br/>
              <w:t> K DIR W ! S </w:t>
            </w:r>
            <w:proofErr w:type="gramStart"/>
            <w:r w:rsidRPr="00AC08CF">
              <w:t>DIR(</w:t>
            </w:r>
            <w:proofErr w:type="gramEnd"/>
            <w:r w:rsidRPr="00AC08CF">
              <w:t>0)="YA",DIR("B")="NO",DIR("A")="DO YOU WANT TO SAVE THIS AS YOUR PREFERRED VIEW (Y/N)? "</w:t>
            </w:r>
            <w:r w:rsidRPr="00AC08CF">
              <w:br/>
              <w:t> D ^DIR</w:t>
            </w:r>
            <w:r w:rsidRPr="00AC08CF">
              <w:br/>
              <w:t> I Y=1 D</w:t>
            </w:r>
            <w:r w:rsidRPr="00AC08CF">
              <w:br/>
              <w:t> . D EN^</w:t>
            </w:r>
            <w:proofErr w:type="gramStart"/>
            <w:r w:rsidRPr="00AC08CF">
              <w:t>XPAR(</w:t>
            </w:r>
            <w:proofErr w:type="gramEnd"/>
            <w:r w:rsidRPr="00AC08CF">
              <w:t>DUZ_";VA(200,","RCDPE EDI LOCKBOX WORKLIST","ERA_POSTING_STATUS",^TMP("RCERA_PARAMS",$J,"RCPOST"),.RCERROR)</w:t>
            </w:r>
            <w:r w:rsidRPr="00AC08CF">
              <w:br/>
              <w:t> . D EN^</w:t>
            </w:r>
            <w:proofErr w:type="gramStart"/>
            <w:r w:rsidRPr="00AC08CF">
              <w:t>XPAR(</w:t>
            </w:r>
            <w:proofErr w:type="gramEnd"/>
            <w:r w:rsidRPr="00AC08CF">
              <w:t>DUZ_";VA(200,","RCDPE EDI LOCKBOX WORKLIST","ERA_AUTO_POSTING",^TMP("RCERA_PARAMS",$J,"RCAUTOP"),.RCERROR)</w:t>
            </w:r>
            <w:r w:rsidRPr="00AC08CF">
              <w:br/>
              <w:t> . D EN^</w:t>
            </w:r>
            <w:proofErr w:type="gramStart"/>
            <w:r w:rsidRPr="00AC08CF">
              <w:t>XPAR(</w:t>
            </w:r>
            <w:proofErr w:type="gramEnd"/>
            <w:r w:rsidRPr="00AC08CF">
              <w:t>DUZ_";VA(200,","RCDPE EDI LOCKBOX WORKLIST","ERA-EFT_MATCH_STATUS",^TMP("RCERA_PARAMS",$J,"RCMATCH"),.RCERROR)</w:t>
            </w:r>
            <w:r w:rsidRPr="00AC08CF">
              <w:br/>
              <w:t> . D EN^</w:t>
            </w:r>
            <w:proofErr w:type="gramStart"/>
            <w:r w:rsidRPr="00AC08CF">
              <w:t>XPAR(</w:t>
            </w:r>
            <w:proofErr w:type="gramEnd"/>
            <w:r w:rsidRPr="00AC08CF">
              <w:t>DUZ_";VA(200,","RCDPE EDI LOCKBOX WORKLIST","ERA_CLAIM_TYPE",^TMP("RCERA_PARAMS",$J,"RCTYPE"),.RCERROR)</w:t>
            </w:r>
            <w:r w:rsidRPr="00AC08CF">
              <w:br/>
              <w:t> . D EN^XPAR(DUZ_";VA(200,","RCDPE EDI LOCKBOX WORKLIST","ALL_PAYERS/RANGE_OF_PAYERS",$TR(^TMP("RCERA_PARAMS",$J,"RCPAYR"),"^",";"),.RCERROR)</w:t>
            </w:r>
            <w:r w:rsidRPr="00AC08CF">
              <w:br/>
              <w:t> ;</w:t>
            </w:r>
            <w:r w:rsidRPr="00AC08CF">
              <w:br/>
              <w:t>PARAMSQ ; Quit</w:t>
            </w:r>
            <w:r w:rsidRPr="00AC08CF">
              <w:br/>
              <w:t> Q</w:t>
            </w:r>
            <w:r w:rsidRPr="00AC08CF">
              <w:br/>
              <w:t> ;</w:t>
            </w:r>
            <w:r w:rsidRPr="00AC08CF">
              <w:br/>
              <w:t>DTR ; Date Range Selection</w:t>
            </w:r>
            <w:r w:rsidRPr="00AC08CF">
              <w:br/>
            </w:r>
            <w:r w:rsidRPr="00AC08CF">
              <w:lastRenderedPageBreak/>
              <w:t> N DIR,DTOUT,DUOUT,Y,FROM,TO,RCDTRNG</w:t>
            </w:r>
            <w:r w:rsidRPr="00AC08CF">
              <w:br/>
              <w:t> S ^TMP("RCERA_PARAMS",$J,"RCDT")="0^"_DT</w:t>
            </w:r>
            <w:r w:rsidRPr="00AC08CF">
              <w:br/>
              <w:t> K DIR S DIR(0)="YA",DIR("A")="LIMIT THE SELECTION TO A DATE RANGE WHEN THE ERA WAS RECEIVED?: "</w:t>
            </w:r>
            <w:r w:rsidRPr="00AC08CF">
              <w:br/>
              <w:t> S RCQUIT=0,DIR("B")="NO"</w:t>
            </w:r>
            <w:r w:rsidRPr="00AC08CF">
              <w:br/>
              <w:t> W ! D ^DIR I $</w:t>
            </w:r>
            <w:proofErr w:type="gramStart"/>
            <w:r w:rsidRPr="00AC08CF">
              <w:t>D(</w:t>
            </w:r>
            <w:proofErr w:type="gramEnd"/>
            <w:r w:rsidRPr="00AC08CF">
              <w:t>DTOUT)!$D(DUOUT) S RCQUIT=1 Q</w:t>
            </w:r>
            <w:r w:rsidRPr="00AC08CF">
              <w:br/>
              <w:t> I Y D  I $G(RCQUIT) G DTR</w:t>
            </w:r>
            <w:r w:rsidRPr="00AC08CF">
              <w:br/>
              <w:t> . S FROM=$P($G(^TMP("RCERA_PARAMS",$J,"RCDT")),"^",1),TO=$P($G(^TMP("RCERA_PARAMS",$J,"RCDT")),"^",2)</w:t>
            </w:r>
            <w:r w:rsidRPr="00AC08CF">
              <w:br/>
              <w:t xml:space="preserve"> . </w:t>
            </w:r>
            <w:proofErr w:type="gramStart"/>
            <w:r w:rsidRPr="00AC08CF">
              <w:t>W !</w:t>
            </w:r>
            <w:proofErr w:type="gramEnd"/>
            <w:r w:rsidRPr="00AC08CF">
              <w:t xml:space="preserve"> S RCDTRNG=$$</w:t>
            </w:r>
            <w:proofErr w:type="gramStart"/>
            <w:r w:rsidRPr="00AC08CF">
              <w:t>DTRANGE(</w:t>
            </w:r>
            <w:proofErr w:type="gramEnd"/>
            <w:r w:rsidRPr="00AC08CF">
              <w:t>FROM,TO) I RCDTRNG="^" S RCQUIT=1 Q</w:t>
            </w:r>
            <w:r w:rsidRPr="00AC08CF">
              <w:br/>
              <w:t> . S ^TMP("RCERA_PARAMS",$J,"RCDT")=RCDTRNG</w:t>
            </w:r>
            <w:r w:rsidRPr="00AC08CF">
              <w:br/>
              <w:t> Q</w:t>
            </w:r>
            <w:r w:rsidRPr="00AC08CF">
              <w:br/>
              <w:t> ;</w:t>
            </w:r>
            <w:r w:rsidRPr="00AC08CF">
              <w:br/>
              <w:t>DTRANGE(DEFFROM,DEFTO) ; Asks for and returns a Date Range</w:t>
            </w:r>
            <w:r w:rsidRPr="00AC08CF">
              <w:br/>
              <w:t> ; Input: DEFFROM - Default FROM date</w:t>
            </w:r>
            <w:r w:rsidRPr="00AC08CF">
              <w:br/>
              <w:t> ; DEFTO - Default TO date</w:t>
            </w:r>
            <w:r w:rsidRPr="00AC08CF">
              <w:br/>
              <w:t xml:space="preserve"> ;Output: </w:t>
            </w:r>
            <w:proofErr w:type="spellStart"/>
            <w:r w:rsidRPr="00AC08CF">
              <w:t>From_Date^To_Date</w:t>
            </w:r>
            <w:proofErr w:type="spellEnd"/>
            <w:r w:rsidRPr="00AC08CF">
              <w:t xml:space="preserve"> (YYYMMDD^YYYDDMM) or "^" (timeout or ^ entered)</w:t>
            </w:r>
            <w:r w:rsidRPr="00AC08CF">
              <w:br/>
              <w:t> ;</w:t>
            </w:r>
            <w:r w:rsidRPr="00AC08CF">
              <w:br/>
              <w:t> N DIR,Y,DTOUT,DUOUT,RCDFR</w:t>
            </w:r>
            <w:r w:rsidRPr="00AC08CF">
              <w:br/>
              <w:t> S RCQUIT=0 S DIR(0)="DAE^:"_DT_":E",DIR("A")="EARLIEST DATE: " S:($G(DEFFROM)) DIR("B")=$$FMTE^XLFDT(DEFFROM,2) D ^DIR</w:t>
            </w:r>
            <w:r w:rsidRPr="00AC08CF">
              <w:br/>
              <w:t> I $D(DTOUT)!$D(DUOUT) Q "^"</w:t>
            </w:r>
            <w:r w:rsidRPr="00AC08CF">
              <w:br/>
              <w:t> S RCDFR=Y</w:t>
            </w:r>
            <w:r w:rsidRPr="00AC08CF">
              <w:br/>
              <w:t> K DIR S DIR(0)="DAE^"_RCDFR_":"_DT_":E",DIR("A")="LATEST DATE: " S:($G(DEFTO)) DIR("B")=$$FMTE^XLFDT(DEFTO,2) D ^DIR</w:t>
            </w:r>
            <w:r w:rsidRPr="00AC08CF">
              <w:br/>
              <w:t> I $D(DTOUT)!$D(DUOUT) Q "^"</w:t>
            </w:r>
            <w:r w:rsidRPr="00AC08CF">
              <w:br/>
              <w:t> Q (RCDFR_"^"_Y)</w:t>
            </w:r>
            <w:r w:rsidRPr="00AC08CF">
              <w:br/>
              <w:t> ;</w:t>
            </w:r>
          </w:p>
          <w:p w14:paraId="4E48E469" w14:textId="77777777" w:rsidR="00A77D09" w:rsidRDefault="00A77D09" w:rsidP="0023486A">
            <w:pPr>
              <w:spacing w:before="60" w:after="60"/>
            </w:pPr>
            <w:r>
              <w:t>.</w:t>
            </w:r>
          </w:p>
          <w:p w14:paraId="15224727" w14:textId="77777777" w:rsidR="00A77D09" w:rsidRDefault="00A77D09" w:rsidP="0023486A">
            <w:pPr>
              <w:spacing w:before="60" w:after="60"/>
            </w:pPr>
            <w:r>
              <w:t>.</w:t>
            </w:r>
          </w:p>
          <w:p w14:paraId="488F283A" w14:textId="234D5F73" w:rsidR="00D42128" w:rsidRPr="00AC08CF" w:rsidRDefault="00A77D09" w:rsidP="00A77D09">
            <w:pPr>
              <w:spacing w:before="60" w:after="60"/>
            </w:pPr>
            <w:r>
              <w:t>.</w:t>
            </w:r>
          </w:p>
        </w:tc>
      </w:tr>
    </w:tbl>
    <w:p w14:paraId="001FC5BB" w14:textId="77777777" w:rsidR="00D42128" w:rsidRDefault="00D42128" w:rsidP="006B18D6">
      <w:pPr>
        <w:pStyle w:val="BodyText"/>
        <w:rPr>
          <w:rFonts w:eastAsiaTheme="minorHAnsi"/>
          <w:lang w:eastAsia="en-US"/>
        </w:rPr>
      </w:pPr>
    </w:p>
    <w:p w14:paraId="59F008D0" w14:textId="77777777" w:rsidR="00A77D09" w:rsidRDefault="00A77D09" w:rsidP="006B18D6">
      <w:pPr>
        <w:pStyle w:val="BodyText"/>
        <w:rPr>
          <w:rFonts w:eastAsiaTheme="minorHAnsi"/>
          <w:lang w:eastAsia="en-US"/>
        </w:rPr>
      </w:pPr>
    </w:p>
    <w:p w14:paraId="688F03BA" w14:textId="77777777" w:rsidR="00A77D09" w:rsidRDefault="00A77D09" w:rsidP="006B18D6">
      <w:pPr>
        <w:pStyle w:val="BodyText"/>
        <w:rPr>
          <w:rFonts w:eastAsiaTheme="minorHAnsi"/>
          <w:lang w:eastAsia="en-US"/>
        </w:rPr>
      </w:pPr>
    </w:p>
    <w:p w14:paraId="43FE17FD" w14:textId="77777777" w:rsidR="00495057" w:rsidRDefault="00495057" w:rsidP="006B18D6">
      <w:pPr>
        <w:pStyle w:val="BodyText"/>
        <w:rPr>
          <w:rFonts w:eastAsiaTheme="minorHAnsi"/>
          <w:lang w:eastAsia="en-US"/>
        </w:rPr>
      </w:pPr>
    </w:p>
    <w:p w14:paraId="05EB184F" w14:textId="77777777" w:rsidR="00495057" w:rsidRDefault="00495057" w:rsidP="006B18D6">
      <w:pPr>
        <w:pStyle w:val="BodyText"/>
        <w:rPr>
          <w:rFonts w:eastAsiaTheme="minorHAnsi"/>
          <w:lang w:eastAsia="en-US"/>
        </w:rPr>
      </w:pPr>
    </w:p>
    <w:p w14:paraId="2710488C" w14:textId="77777777" w:rsidR="00495057" w:rsidRDefault="00495057" w:rsidP="006B18D6">
      <w:pPr>
        <w:pStyle w:val="BodyText"/>
        <w:rPr>
          <w:rFonts w:eastAsiaTheme="minorHAnsi"/>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D42128" w:rsidRPr="009B3C81" w14:paraId="3B869C12"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1191D53" w14:textId="77777777" w:rsidR="00D42128" w:rsidRPr="009B3C81" w:rsidRDefault="00D42128" w:rsidP="0023486A">
            <w:pPr>
              <w:spacing w:before="60" w:after="60"/>
              <w:rPr>
                <w:rFonts w:ascii="Arial" w:hAnsi="Arial" w:cs="Arial"/>
                <w:b/>
                <w:bCs/>
              </w:rPr>
            </w:pPr>
            <w:r w:rsidRPr="009B3C81">
              <w:rPr>
                <w:rFonts w:ascii="Arial" w:hAnsi="Arial" w:cs="Arial"/>
                <w:b/>
                <w:bCs/>
              </w:rPr>
              <w:t>Modified Logic (Changes are in bold)</w:t>
            </w:r>
          </w:p>
        </w:tc>
      </w:tr>
      <w:tr w:rsidR="00A77D09" w:rsidRPr="009B3C81" w14:paraId="1F8564F7" w14:textId="77777777" w:rsidTr="0023486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A2904E5" w14:textId="77777777" w:rsidR="00A77D09" w:rsidRPr="00A77D09" w:rsidRDefault="00A77D09" w:rsidP="0023486A">
            <w:pPr>
              <w:spacing w:before="60" w:after="60"/>
              <w:rPr>
                <w:b/>
              </w:rPr>
            </w:pPr>
            <w:r w:rsidRPr="00AC08CF">
              <w:t>RCDPEWL0 ;ALB/TMK/PJH - ELECTRONIC EOB WORKLIST ACTIONS ;Jun 06, 2014@19:11:19</w:t>
            </w:r>
            <w:r w:rsidRPr="00AC08CF">
              <w:br/>
              <w:t> ;;4.5;Accounts Receivable;**173,208,252,269,298**;Mar 20, 1995;Build 121</w:t>
            </w:r>
            <w:r w:rsidRPr="00AC08CF">
              <w:br/>
              <w:t> ;Per VA Directive 6402, this routine should not be modified.</w:t>
            </w:r>
            <w:r w:rsidRPr="00AC08CF">
              <w:br/>
              <w:t> Q</w:t>
            </w:r>
            <w:r w:rsidRPr="00AC08CF">
              <w:br/>
              <w:t> ;</w:t>
            </w:r>
            <w:r w:rsidRPr="00AC08CF">
              <w:br/>
              <w:t>PARAMS(SOURCE) ; Retrieve/Edit/Save View Parameters for ERA Worklist</w:t>
            </w:r>
            <w:r w:rsidRPr="00AC08CF">
              <w:br/>
              <w:t> ; Input: SOURCE: "MO" - Menu Option / "CV" - Change View</w:t>
            </w:r>
            <w:r w:rsidRPr="00AC08CF">
              <w:br/>
              <w:t> ;Output: ^TMP("RCERA_PARAMS",$J,"RCPOST"): ERA Posting Status ("</w:t>
            </w:r>
            <w:proofErr w:type="spellStart"/>
            <w:r w:rsidRPr="00AC08CF">
              <w:t>P":Posted</w:t>
            </w:r>
            <w:proofErr w:type="spellEnd"/>
            <w:r w:rsidRPr="00AC08CF">
              <w:t>/"</w:t>
            </w:r>
            <w:proofErr w:type="spellStart"/>
            <w:r w:rsidRPr="00AC08CF">
              <w:t>U":Unposted</w:t>
            </w:r>
            <w:proofErr w:type="spellEnd"/>
            <w:r w:rsidRPr="00AC08CF">
              <w:t>)</w:t>
            </w:r>
            <w:r w:rsidRPr="00AC08CF">
              <w:br/>
              <w:t> ; ^TMP("RCERA_PARAMS",$J,"RCAUTOP"): Auto-Posting Status ("A":Auto-Posting/"N":</w:t>
            </w:r>
            <w:proofErr w:type="spellStart"/>
            <w:r w:rsidRPr="00AC08CF">
              <w:t>Non Auto</w:t>
            </w:r>
            <w:proofErr w:type="spellEnd"/>
            <w:r w:rsidRPr="00AC08CF">
              <w:t>-Posting/"</w:t>
            </w:r>
            <w:proofErr w:type="spellStart"/>
            <w:r w:rsidRPr="00AC08CF">
              <w:t>B":Both</w:t>
            </w:r>
            <w:proofErr w:type="spellEnd"/>
            <w:r w:rsidRPr="00AC08CF">
              <w:t>)</w:t>
            </w:r>
            <w:r w:rsidRPr="00AC08CF">
              <w:br/>
              <w:t> ; ^TMP("RCERA_PARAMS",$J,"RCMATCH"): ERA Matching Status ("</w:t>
            </w:r>
            <w:proofErr w:type="spellStart"/>
            <w:r w:rsidRPr="00AC08CF">
              <w:t>M":Matched</w:t>
            </w:r>
            <w:proofErr w:type="spellEnd"/>
            <w:r w:rsidRPr="00AC08CF">
              <w:t>/"</w:t>
            </w:r>
            <w:proofErr w:type="spellStart"/>
            <w:r w:rsidRPr="00AC08CF">
              <w:t>U":Unmatched</w:t>
            </w:r>
            <w:proofErr w:type="spellEnd"/>
            <w:r w:rsidRPr="00AC08CF">
              <w:t>)</w:t>
            </w:r>
            <w:r w:rsidRPr="00AC08CF">
              <w:br/>
              <w:t> ; ^TMP("RCERA_PARAMS",$J,"RCTYPE"): ERA Claim Type ("</w:t>
            </w:r>
            <w:proofErr w:type="spellStart"/>
            <w:r w:rsidRPr="00AC08CF">
              <w:t>M":Medical</w:t>
            </w:r>
            <w:proofErr w:type="spellEnd"/>
            <w:r w:rsidRPr="00AC08CF">
              <w:t>/"</w:t>
            </w:r>
            <w:proofErr w:type="spellStart"/>
            <w:r w:rsidRPr="00AC08CF">
              <w:t>P":Pharmacy</w:t>
            </w:r>
            <w:proofErr w:type="spellEnd"/>
            <w:r w:rsidRPr="00AC08CF">
              <w:t>/"</w:t>
            </w:r>
            <w:proofErr w:type="spellStart"/>
            <w:r w:rsidRPr="00AC08CF">
              <w:t>B":Both</w:t>
            </w:r>
            <w:proofErr w:type="spellEnd"/>
            <w:r w:rsidRPr="00AC08CF">
              <w:t>)</w:t>
            </w:r>
            <w:r w:rsidRPr="00AC08CF">
              <w:br/>
              <w:t> ; ^TMP("RCERA_PARAMS",$J,"RCDT")p1: ERA Received EARILIST DATE (Range Limited Only)</w:t>
            </w:r>
            <w:r w:rsidRPr="00AC08CF">
              <w:br/>
              <w:t> ; ^TMP("RCERA_PARAMS",$J,"RCDT")p2: ERA Received LATEST DATE (Range Limited Only)</w:t>
            </w:r>
            <w:r w:rsidRPr="00AC08CF">
              <w:br/>
              <w:t> ; ^TMP("RCERA_PARAMS",$J,"RCPAYR")p1: All Payers/Range of Payers ("A": All/"</w:t>
            </w:r>
            <w:proofErr w:type="spellStart"/>
            <w:r w:rsidRPr="00AC08CF">
              <w:t>R":Range</w:t>
            </w:r>
            <w:proofErr w:type="spellEnd"/>
            <w:r w:rsidRPr="00AC08CF">
              <w:t xml:space="preserve"> of Payers)</w:t>
            </w:r>
            <w:r w:rsidRPr="00AC08CF">
              <w:br/>
              <w:t> ; ^TMP("RCERA_PARAMS",$J,"RCPAYR")p2: START WITH PAYER (</w:t>
            </w:r>
            <w:proofErr w:type="spellStart"/>
            <w:r w:rsidRPr="00AC08CF">
              <w:t>e.g.,'AET</w:t>
            </w:r>
            <w:proofErr w:type="spellEnd"/>
            <w:r w:rsidRPr="00AC08CF">
              <w:t>') (Range Limited Only)</w:t>
            </w:r>
            <w:r w:rsidRPr="00AC08CF">
              <w:br/>
              <w:t> ; ^TMP("RCERA_PARAMS",$J,"RCPAYR")p3: GO TO PAYER (</w:t>
            </w:r>
            <w:proofErr w:type="spellStart"/>
            <w:r w:rsidRPr="00AC08CF">
              <w:t>e.g.,'AETZ</w:t>
            </w:r>
            <w:proofErr w:type="spellEnd"/>
            <w:r w:rsidRPr="00AC08CF">
              <w:t>') (Range Limited Only)</w:t>
            </w:r>
            <w:r w:rsidRPr="00AC08CF">
              <w:br/>
              <w:t> ; Or RCQUIT=1</w:t>
            </w:r>
            <w:r w:rsidRPr="00AC08CF">
              <w:br/>
              <w:t> N DIR,DTOUT,DUOUT,RCAUTOPDF,RCDFR,RCDTO,RCERROR,RCMATCHD,RCPAYR,RCPAYRDF,RCPOSTDF,RCTYPEDF,RCXPAR,</w:t>
            </w:r>
            <w:r w:rsidRPr="00A77D09">
              <w:rPr>
                <w:b/>
                <w:highlight w:val="yellow"/>
              </w:rPr>
              <w:t>USEPVW</w:t>
            </w:r>
            <w:r>
              <w:t>,</w:t>
            </w:r>
            <w:r w:rsidRPr="00AC08CF">
              <w:t>X,Y</w:t>
            </w:r>
            <w:r>
              <w:t xml:space="preserve">    </w:t>
            </w:r>
            <w:r w:rsidRPr="00A77D09">
              <w:rPr>
                <w:b/>
                <w:highlight w:val="yellow"/>
              </w:rPr>
              <w:t>;PRCA*4.5*317 Added USEPVW ;</w:t>
            </w:r>
            <w:r w:rsidRPr="00A77D09">
              <w:rPr>
                <w:b/>
              </w:rPr>
              <w:br/>
            </w:r>
            <w:r w:rsidRPr="00AC08CF">
              <w:t> S RCQUIT=0</w:t>
            </w:r>
            <w:r w:rsidRPr="00AC08CF">
              <w:br/>
              <w:t> ;</w:t>
            </w:r>
            <w:r w:rsidRPr="00AC08CF">
              <w:br/>
              <w:t> ; Date Range Selection</w:t>
            </w:r>
            <w:r w:rsidRPr="00AC08CF">
              <w:br/>
              <w:t> I SOURCE="MO" D  I $G(RCQUIT) G PARAMSQ</w:t>
            </w:r>
            <w:r w:rsidRPr="00AC08CF">
              <w:br/>
              <w:t> . K ^TMP("RCERA_PARAMS",$J) D DTR</w:t>
            </w:r>
            <w:r w:rsidRPr="00AC08CF">
              <w:br/>
              <w:t> ;</w:t>
            </w:r>
            <w:r w:rsidRPr="00AC08CF">
              <w:br/>
              <w:t> ; Retrieving user's saved parameters (If found, Quit)</w:t>
            </w:r>
            <w:r w:rsidRPr="00AC08CF">
              <w:br/>
              <w:t> I SOURCE="MO" D  I $G(RCXPAR("ERA_POSTING_STATUS"))'="" G PARAMSQ</w:t>
            </w:r>
            <w:r w:rsidRPr="00AC08CF">
              <w:br/>
            </w:r>
            <w:r w:rsidRPr="00A77D09">
              <w:rPr>
                <w:b/>
              </w:rPr>
              <w:t> </w:t>
            </w:r>
            <w:r w:rsidRPr="00A77D09">
              <w:rPr>
                <w:b/>
                <w:highlight w:val="yellow"/>
              </w:rPr>
              <w:t>D:SOURCE="MO" GETWLPVW(1,.RCXPAR)</w:t>
            </w:r>
          </w:p>
          <w:p w14:paraId="7AB13B2F" w14:textId="374FE21A" w:rsidR="00A77D09" w:rsidRPr="00A77D09" w:rsidRDefault="00A77D09" w:rsidP="0023486A">
            <w:pPr>
              <w:spacing w:before="60" w:after="60"/>
              <w:rPr>
                <w:b/>
                <w:highlight w:val="yellow"/>
              </w:rPr>
            </w:pPr>
            <w:r w:rsidRPr="00A77D09">
              <w:rPr>
                <w:b/>
              </w:rPr>
              <w:t> </w:t>
            </w:r>
            <w:r w:rsidRPr="00A77D09">
              <w:rPr>
                <w:b/>
                <w:highlight w:val="yellow"/>
              </w:rPr>
              <w:t>;</w:t>
            </w:r>
            <w:r w:rsidRPr="00A77D09">
              <w:rPr>
                <w:b/>
                <w:highlight w:val="yellow"/>
              </w:rPr>
              <w:br/>
              <w:t> ; Retrieve user's saved preferred view (If any)</w:t>
            </w:r>
            <w:r w:rsidRPr="00A77D09">
              <w:rPr>
                <w:b/>
                <w:highlight w:val="yellow"/>
              </w:rPr>
              <w:br/>
              <w:t> D:SOURCE="MO" GETWLPVW(.RCXPAR)</w:t>
            </w:r>
          </w:p>
          <w:p w14:paraId="7E1EDE0D" w14:textId="139AFCBF" w:rsidR="00A77D09" w:rsidRPr="00A77D09" w:rsidRDefault="00A77D09" w:rsidP="0023486A">
            <w:pPr>
              <w:spacing w:before="60" w:after="60"/>
              <w:rPr>
                <w:b/>
              </w:rPr>
            </w:pPr>
            <w:r w:rsidRPr="00A77D09">
              <w:rPr>
                <w:b/>
                <w:highlight w:val="yellow"/>
              </w:rPr>
              <w:t> ;</w:t>
            </w:r>
            <w:r>
              <w:br/>
            </w:r>
            <w:r w:rsidRPr="00A77D09">
              <w:rPr>
                <w:b/>
              </w:rPr>
              <w:t> </w:t>
            </w:r>
            <w:r w:rsidRPr="00A77D09">
              <w:rPr>
                <w:b/>
                <w:highlight w:val="yellow"/>
              </w:rPr>
              <w:t>; Check to see if the user has a preferred view and this subroutine is being</w:t>
            </w:r>
            <w:r w:rsidRPr="00A77D09">
              <w:rPr>
                <w:b/>
                <w:highlight w:val="yellow"/>
              </w:rPr>
              <w:br/>
              <w:t> ; called when entering from the menu option OR being called from the Change</w:t>
            </w:r>
            <w:r w:rsidRPr="00A77D09">
              <w:rPr>
                <w:b/>
                <w:highlight w:val="yellow"/>
              </w:rPr>
              <w:br/>
              <w:t> ; View action AND the current Worklist is not using the preferred view Criteria.</w:t>
            </w:r>
            <w:r w:rsidRPr="00A77D09">
              <w:rPr>
                <w:b/>
                <w:highlight w:val="yellow"/>
              </w:rPr>
              <w:br/>
              <w:t> I $$</w:t>
            </w:r>
            <w:proofErr w:type="gramStart"/>
            <w:r w:rsidRPr="00A77D09">
              <w:rPr>
                <w:b/>
                <w:highlight w:val="yellow"/>
              </w:rPr>
              <w:t>PREFVW(</w:t>
            </w:r>
            <w:proofErr w:type="gramEnd"/>
            <w:r w:rsidRPr="00A77D09">
              <w:rPr>
                <w:b/>
                <w:highlight w:val="yellow"/>
              </w:rPr>
              <w:t>SOURCE,.RCXPAR) D  Q:USEPVW</w:t>
            </w:r>
            <w:r w:rsidRPr="00A77D09">
              <w:rPr>
                <w:b/>
                <w:highlight w:val="yellow"/>
              </w:rPr>
              <w:br/>
              <w:t> . ;</w:t>
            </w:r>
            <w:r w:rsidRPr="00A77D09">
              <w:rPr>
                <w:b/>
                <w:highlight w:val="yellow"/>
              </w:rPr>
              <w:br/>
            </w:r>
            <w:r w:rsidRPr="00A77D09">
              <w:rPr>
                <w:b/>
                <w:highlight w:val="yellow"/>
              </w:rPr>
              <w:lastRenderedPageBreak/>
              <w:t> . ; Ask the user if they want to use the preferred view</w:t>
            </w:r>
            <w:r w:rsidRPr="00A77D09">
              <w:rPr>
                <w:b/>
                <w:highlight w:val="yellow"/>
              </w:rPr>
              <w:br/>
              <w:t> . S USEPVW=$$</w:t>
            </w:r>
            <w:proofErr w:type="gramStart"/>
            <w:r w:rsidRPr="00A77D09">
              <w:rPr>
                <w:b/>
                <w:highlight w:val="yellow"/>
              </w:rPr>
              <w:t>ASKUVW(</w:t>
            </w:r>
            <w:proofErr w:type="gramEnd"/>
            <w:r w:rsidRPr="00A77D09">
              <w:rPr>
                <w:b/>
                <w:highlight w:val="yellow"/>
              </w:rPr>
              <w:t>)</w:t>
            </w:r>
            <w:r w:rsidRPr="00A77D09">
              <w:rPr>
                <w:b/>
                <w:highlight w:val="yellow"/>
              </w:rPr>
              <w:br/>
              <w:t> . Q:'USEPVW</w:t>
            </w:r>
            <w:r w:rsidRPr="00A77D09">
              <w:rPr>
                <w:b/>
                <w:highlight w:val="yellow"/>
              </w:rPr>
              <w:br/>
              <w:t> . ;</w:t>
            </w:r>
            <w:r w:rsidRPr="00A77D09">
              <w:rPr>
                <w:b/>
                <w:highlight w:val="yellow"/>
              </w:rPr>
              <w:br/>
              <w:t xml:space="preserve"> . ; Set the Sort/Filtering Criteria from the preferred </w:t>
            </w:r>
            <w:proofErr w:type="gramStart"/>
            <w:r w:rsidRPr="00A77D09">
              <w:rPr>
                <w:b/>
                <w:highlight w:val="yellow"/>
              </w:rPr>
              <w:t xml:space="preserve">view </w:t>
            </w:r>
            <w:r w:rsidRPr="00A77D09">
              <w:rPr>
                <w:b/>
                <w:highlight w:val="yellow"/>
              </w:rPr>
              <w:br/>
            </w:r>
            <w:proofErr w:type="gramEnd"/>
            <w:r w:rsidRPr="00A77D09">
              <w:rPr>
                <w:b/>
                <w:highlight w:val="yellow"/>
              </w:rPr>
              <w:t> . D USEPVW(.RCXPAR)</w:t>
            </w:r>
            <w:r w:rsidRPr="00A77D09">
              <w:rPr>
                <w:b/>
                <w:highlight w:val="yellow"/>
              </w:rPr>
              <w:br/>
              <w:t> ;</w:t>
            </w:r>
          </w:p>
          <w:p w14:paraId="4E7D6DA4" w14:textId="0139994E" w:rsidR="00A77D09" w:rsidRDefault="00A77D09" w:rsidP="0023486A">
            <w:pPr>
              <w:spacing w:before="60" w:after="60"/>
            </w:pPr>
            <w:r w:rsidRPr="00AC08CF">
              <w:t> W !!,"Select parameters for displaying the list of ERAs"</w:t>
            </w:r>
            <w:r w:rsidRPr="00AC08CF">
              <w:br/>
              <w:t> ;</w:t>
            </w:r>
            <w:r w:rsidRPr="00AC08CF">
              <w:br/>
              <w:t> ; ERA Posting Status (Posted/Unposted/Both) Selection</w:t>
            </w:r>
            <w:r w:rsidRPr="00AC08CF">
              <w:br/>
              <w:t> S RCPOSTDF=$G(^TMP("RCERA_PARAMS",$J,"RCPOST"))</w:t>
            </w:r>
            <w:r w:rsidRPr="00AC08CF">
              <w:br/>
              <w:t> K DIR S DIR(0)="SA^U:UNPOSTED;P:POSTED;B:BOTH",DIR("A")="ERA POSTING STATUS: (U)NPOSTED, (P)OSTED, OR (B)OTH: "</w:t>
            </w:r>
            <w:r w:rsidRPr="00AC08CF">
              <w:br/>
              <w:t> S DIR("B")="U" S:RCPOSTDF'="" DIR("B")=RCPOSTDF</w:t>
            </w:r>
            <w:r w:rsidRPr="00AC08CF">
              <w:br/>
              <w:t> W ! D ^DIR I $D(DTOUT)!$D(DUOUT) S RCQUIT=1 G PARAMSQ</w:t>
            </w:r>
            <w:r w:rsidRPr="00AC08CF">
              <w:br/>
              <w:t> S ^TMP("RCERA_PARAMS",$J,"RCPOST")=Y</w:t>
            </w:r>
            <w:r w:rsidRPr="00AC08CF">
              <w:br/>
              <w:t> ;</w:t>
            </w:r>
            <w:r w:rsidRPr="00AC08CF">
              <w:br/>
              <w:t> ; ERA Posting Method (Auto-Posting/</w:t>
            </w:r>
            <w:proofErr w:type="spellStart"/>
            <w:r w:rsidRPr="00AC08CF">
              <w:t>Non Auto</w:t>
            </w:r>
            <w:proofErr w:type="spellEnd"/>
            <w:r w:rsidRPr="00AC08CF">
              <w:t>-Posting/Both) Selection</w:t>
            </w:r>
            <w:r w:rsidRPr="00AC08CF">
              <w:br/>
              <w:t> S RCAUTOPDF=$G(^TMP("RCERA_PARAMS",$J,"RCAUTOP"))</w:t>
            </w:r>
            <w:r w:rsidRPr="00AC08CF">
              <w:br/>
              <w:t> K DIR S DIR(0)="SA^A:AUTO-POSTING;N:NON AUTO-POSTING;B:BOTH"</w:t>
            </w:r>
            <w:r w:rsidRPr="00AC08CF">
              <w:br/>
              <w:t> S DIR("A")="DISPLAY (A)UTO-POSTING, (N)ON AUTO-POSTING, OR (B)OTH: "</w:t>
            </w:r>
            <w:r w:rsidRPr="00AC08CF">
              <w:br/>
              <w:t> S DIR("B")="B" S:RCAUTOPDF'="" DIR("B")=RCAUTOPDF</w:t>
            </w:r>
            <w:r w:rsidRPr="00AC08CF">
              <w:br/>
              <w:t> W ! D ^DIR I $D(DTOUT)!$D(DUOUT) S RCQUIT=1 G PARAMSQ</w:t>
            </w:r>
            <w:r w:rsidRPr="00AC08CF">
              <w:br/>
              <w:t> S ^TMP("RCERA_PARAMS",$J,"RCAUTOP")=Y</w:t>
            </w:r>
            <w:r w:rsidRPr="00AC08CF">
              <w:br/>
              <w:t> ;</w:t>
            </w:r>
            <w:r w:rsidRPr="00AC08CF">
              <w:br/>
              <w:t> ; ERA-EFT Matching Status(Matched/Unmatched/Both) Selection</w:t>
            </w:r>
            <w:r w:rsidRPr="00AC08CF">
              <w:br/>
              <w:t> S RCMATCHD=$G(^TMP("RCERA_PARAMS",$J,"RCMATCH"))</w:t>
            </w:r>
            <w:r w:rsidRPr="00AC08CF">
              <w:br/>
              <w:t> K DIR S DIR(0)="SA^N:NOT MATCHED;M:MATCHED;B:BOTH"</w:t>
            </w:r>
            <w:r w:rsidRPr="00AC08CF">
              <w:br/>
              <w:t> S DIR("A")="ERA-EFT MATCH STATUS: (N)OT MATCHED, (M)ATCHED, OR (B)OTH: "</w:t>
            </w:r>
            <w:r w:rsidRPr="00AC08CF">
              <w:br/>
              <w:t> S DIR("B")="B" S:RCMATCHD'="" DIR("B")=RCMATCHD</w:t>
            </w:r>
            <w:r w:rsidRPr="00AC08CF">
              <w:br/>
              <w:t> W ! D ^DIR I $D(DTOUT)!$D(DUOUT) S RCQUIT=1 G PARAMSQ</w:t>
            </w:r>
            <w:r w:rsidRPr="00AC08CF">
              <w:br/>
              <w:t> S ^TMP("RCERA_PARAMS",$J,"RCMATCH")=Y</w:t>
            </w:r>
            <w:r w:rsidRPr="00AC08CF">
              <w:br/>
              <w:t> ;</w:t>
            </w:r>
            <w:r w:rsidRPr="00AC08CF">
              <w:br/>
              <w:t> ; Claim Type (Medical/Pharmacy/Both) Selection</w:t>
            </w:r>
            <w:r w:rsidRPr="00AC08CF">
              <w:br/>
              <w:t> S RCTYPEDF=$G(^TMP("RCERA_PARAMS",$J,"RCTYPE"))</w:t>
            </w:r>
            <w:r w:rsidRPr="00AC08CF">
              <w:br/>
              <w:t> K DIR S DIR(0)="SA^M:MEDICAL;P:PHARMACY;B:BOTH"</w:t>
            </w:r>
            <w:r w:rsidRPr="00AC08CF">
              <w:br/>
              <w:t> s DIR("A")="(M)EDICAL, (P)HARMACY, OR (B)OTH: "</w:t>
            </w:r>
            <w:r w:rsidRPr="00AC08CF">
              <w:br/>
              <w:t> S DIR("B")="B" S:RCTYPEDF'="" DIR("B")=RCTYPEDF</w:t>
            </w:r>
            <w:r w:rsidRPr="00AC08CF">
              <w:br/>
              <w:t> W ! D ^DIR I $D(DTOUT)!$D(DUOUT) S RCQUIT=1 G PARAMSQ</w:t>
            </w:r>
            <w:r w:rsidRPr="00AC08CF">
              <w:br/>
              <w:t> S ^TMP("RCERA_PARAMS",$J,"RCTYPE")=Y</w:t>
            </w:r>
            <w:r w:rsidRPr="00AC08CF">
              <w:br/>
            </w:r>
            <w:r w:rsidRPr="00AC08CF">
              <w:lastRenderedPageBreak/>
              <w:t> ;</w:t>
            </w:r>
            <w:r w:rsidRPr="00AC08CF">
              <w:br/>
              <w:t>PAYR ; Payer Selection</w:t>
            </w:r>
            <w:r w:rsidRPr="00AC08CF">
              <w:br/>
              <w:t> S RCPAYRDF=$G(^TMP("RCERA_PARAMS",$J,"RCPAYR"))</w:t>
            </w:r>
            <w:r w:rsidRPr="00AC08CF">
              <w:br/>
              <w:t> K DIR S RCQUIT=0,DIR(0)="SA^A:ALL;R:RANGE",DIR("A")="(A)LL PAYERS, (R)ANGE OF PAYER NAMES: "</w:t>
            </w:r>
            <w:r w:rsidRPr="00AC08CF">
              <w:br/>
              <w:t> S DIR("B")="ALL" S:$P(RCPAYRDF,"^")'="" DIR("B")=$P(RCPAYRDF,"^")</w:t>
            </w:r>
            <w:r w:rsidRPr="00AC08CF">
              <w:br/>
              <w:t> W ! D ^DIR I $D(DTOUT)!$D(DUOUT) S RCQUIT=1 G PARAMSQ</w:t>
            </w:r>
            <w:r w:rsidRPr="00AC08CF">
              <w:br/>
              <w:t> S RCPAYR=Y I RCPAYR="A" S ^TMP("RCERA_PARAMS",$J,"RCPAYR")=Y</w:t>
            </w:r>
            <w:r w:rsidRPr="00AC08CF">
              <w:br/>
              <w:t> I RCPAYR="R" D  I RCQUIT K ^TMP("RCERA_PARAMS",$J,"RCPAYR") G PAYR</w:t>
            </w:r>
            <w:r w:rsidRPr="00AC08CF">
              <w:br/>
              <w:t xml:space="preserve"> . </w:t>
            </w:r>
            <w:proofErr w:type="gramStart"/>
            <w:r w:rsidRPr="00AC08CF">
              <w:t>W !</w:t>
            </w:r>
            <w:proofErr w:type="gramEnd"/>
            <w:r w:rsidRPr="00AC08CF">
              <w:t>,"Names you select here will be the payer names from the ERA, not the ins. file"</w:t>
            </w:r>
            <w:r w:rsidRPr="00AC08CF">
              <w:br/>
              <w:t> . K DIR S </w:t>
            </w:r>
            <w:proofErr w:type="gramStart"/>
            <w:r w:rsidRPr="00AC08CF">
              <w:t>DIR(</w:t>
            </w:r>
            <w:proofErr w:type="gramEnd"/>
            <w:r w:rsidRPr="00AC08CF">
              <w:t>"?")="Enter a name from 1 to 30 characters in UPPER CASE."</w:t>
            </w:r>
            <w:r w:rsidRPr="00AC08CF">
              <w:br/>
            </w:r>
            <w:proofErr w:type="gramStart"/>
            <w:r w:rsidRPr="00AC08CF">
              <w:t> .</w:t>
            </w:r>
            <w:proofErr w:type="gramEnd"/>
            <w:r w:rsidRPr="00AC08CF">
              <w:t xml:space="preserve"> S </w:t>
            </w:r>
            <w:proofErr w:type="gramStart"/>
            <w:r w:rsidRPr="00AC08CF">
              <w:t>DIR(</w:t>
            </w:r>
            <w:proofErr w:type="gramEnd"/>
            <w:r w:rsidRPr="00AC08CF">
              <w:t>0)="FA^1:30^K:X'?.U X"</w:t>
            </w:r>
            <w:proofErr w:type="gramStart"/>
            <w:r w:rsidRPr="00AC08CF">
              <w:t>,DIR</w:t>
            </w:r>
            <w:proofErr w:type="gramEnd"/>
            <w:r w:rsidRPr="00AC08CF">
              <w:t>("A")="START WITH PAYER NAME: "</w:t>
            </w:r>
            <w:r w:rsidRPr="00AC08CF">
              <w:br/>
              <w:t> . S</w:t>
            </w:r>
            <w:proofErr w:type="gramStart"/>
            <w:r w:rsidRPr="00AC08CF">
              <w:t>:$</w:t>
            </w:r>
            <w:proofErr w:type="gramEnd"/>
            <w:r w:rsidRPr="00AC08CF">
              <w:t>P(RCPAYRDF,"^",2)'="" DIR("B")=$P(RCPAYRDF,"^",2)</w:t>
            </w:r>
            <w:r w:rsidRPr="00AC08CF">
              <w:br/>
              <w:t xml:space="preserve"> . </w:t>
            </w:r>
            <w:proofErr w:type="gramStart"/>
            <w:r w:rsidRPr="00AC08CF">
              <w:t>W !</w:t>
            </w:r>
            <w:proofErr w:type="gramEnd"/>
            <w:r w:rsidRPr="00AC08CF">
              <w:t xml:space="preserve"> D ^DIR I $</w:t>
            </w:r>
            <w:proofErr w:type="gramStart"/>
            <w:r w:rsidRPr="00AC08CF">
              <w:t>D(</w:t>
            </w:r>
            <w:proofErr w:type="gramEnd"/>
            <w:r w:rsidRPr="00AC08CF">
              <w:t>DTOUT)!$D(DUOUT) S RCQUIT=1 Q</w:t>
            </w:r>
            <w:r w:rsidRPr="00AC08CF">
              <w:br/>
              <w:t> . S </w:t>
            </w:r>
            <w:proofErr w:type="gramStart"/>
            <w:r w:rsidRPr="00AC08CF">
              <w:t>RCPAYR(</w:t>
            </w:r>
            <w:proofErr w:type="gramEnd"/>
            <w:r w:rsidRPr="00AC08CF">
              <w:t>"FROM")=Y</w:t>
            </w:r>
            <w:r w:rsidRPr="00AC08CF">
              <w:br/>
              <w:t> . K DIR S </w:t>
            </w:r>
            <w:proofErr w:type="gramStart"/>
            <w:r w:rsidRPr="00AC08CF">
              <w:t>DIR(</w:t>
            </w:r>
            <w:proofErr w:type="gramEnd"/>
            <w:r w:rsidRPr="00AC08CF">
              <w:t>"?")="Enter a name from 1 to 30 characters in UPPER CASE."</w:t>
            </w:r>
            <w:r w:rsidRPr="00AC08CF">
              <w:br/>
            </w:r>
            <w:proofErr w:type="gramStart"/>
            <w:r w:rsidRPr="00AC08CF">
              <w:t> .</w:t>
            </w:r>
            <w:proofErr w:type="gramEnd"/>
            <w:r w:rsidRPr="00AC08CF">
              <w:t xml:space="preserve"> S </w:t>
            </w:r>
            <w:proofErr w:type="gramStart"/>
            <w:r w:rsidRPr="00AC08CF">
              <w:t>DIR(</w:t>
            </w:r>
            <w:proofErr w:type="gramEnd"/>
            <w:r w:rsidRPr="00AC08CF">
              <w:t>0)="FA^1:30^K:X'?.U X",DIR("A")="GO TO PAYER NAME: ",DIR("B")=$E(RCPAYR("FROM"),1,27)_"ZZZ"</w:t>
            </w:r>
            <w:r w:rsidRPr="00AC08CF">
              <w:br/>
              <w:t> . S</w:t>
            </w:r>
            <w:proofErr w:type="gramStart"/>
            <w:r w:rsidRPr="00AC08CF">
              <w:t>:$</w:t>
            </w:r>
            <w:proofErr w:type="gramEnd"/>
            <w:r w:rsidRPr="00AC08CF">
              <w:t>P(RCPAYRDF,"^",3)'="" DIR("B")=$P(RCPAYRDF,"^",3)</w:t>
            </w:r>
            <w:r w:rsidRPr="00AC08CF">
              <w:br/>
              <w:t xml:space="preserve"> . </w:t>
            </w:r>
            <w:proofErr w:type="gramStart"/>
            <w:r w:rsidRPr="00AC08CF">
              <w:t>W !</w:t>
            </w:r>
            <w:proofErr w:type="gramEnd"/>
            <w:r w:rsidRPr="00AC08CF">
              <w:t xml:space="preserve"> D ^DIR I $</w:t>
            </w:r>
            <w:proofErr w:type="gramStart"/>
            <w:r w:rsidRPr="00AC08CF">
              <w:t>D(</w:t>
            </w:r>
            <w:proofErr w:type="gramEnd"/>
            <w:r w:rsidRPr="00AC08CF">
              <w:t>DTOUT)!$D(DUOUT) S RCQUIT=1 Q</w:t>
            </w:r>
            <w:r w:rsidRPr="00AC08CF">
              <w:br/>
              <w:t> . S ^</w:t>
            </w:r>
            <w:proofErr w:type="gramStart"/>
            <w:r w:rsidRPr="00AC08CF">
              <w:t>TMP(</w:t>
            </w:r>
            <w:proofErr w:type="gramEnd"/>
            <w:r w:rsidRPr="00AC08CF">
              <w:t>"RCERA_PARAMS",$J,"RCPAYR")=RCPAYR_"^"_RCPAYR("FROM")_"^"_Y</w:t>
            </w:r>
            <w:r w:rsidRPr="00AC08CF">
              <w:br/>
              <w:t> ;</w:t>
            </w:r>
            <w:r w:rsidRPr="00AC08CF">
              <w:br/>
              <w:t> ; Option to save as User Preferred View</w:t>
            </w:r>
            <w:r w:rsidRPr="00AC08CF">
              <w:br/>
              <w:t> K DIR W ! S </w:t>
            </w:r>
            <w:proofErr w:type="gramStart"/>
            <w:r w:rsidRPr="00AC08CF">
              <w:t>DIR(</w:t>
            </w:r>
            <w:proofErr w:type="gramEnd"/>
            <w:r w:rsidRPr="00AC08CF">
              <w:t>0)="YA",DIR("B")="NO",DIR("A")="DO YOU WANT TO SAVE THIS AS YOUR PREFERRED VIEW (Y/N)? "</w:t>
            </w:r>
            <w:r w:rsidRPr="00AC08CF">
              <w:br/>
              <w:t> D ^DIR</w:t>
            </w:r>
            <w:r w:rsidRPr="00AC08CF">
              <w:br/>
              <w:t> I Y=1 D</w:t>
            </w:r>
            <w:r w:rsidRPr="00AC08CF">
              <w:br/>
              <w:t> . D EN^</w:t>
            </w:r>
            <w:proofErr w:type="gramStart"/>
            <w:r w:rsidRPr="00AC08CF">
              <w:t>XPAR(</w:t>
            </w:r>
            <w:proofErr w:type="gramEnd"/>
            <w:r w:rsidRPr="00AC08CF">
              <w:t>DUZ_";VA(200,","RCDPE EDI LOCKBOX WORKLIST","ERA_POSTING_STATUS",^TMP("RCERA_PARAMS",$J,"RCPOST"),.RCERROR)</w:t>
            </w:r>
            <w:r w:rsidRPr="00AC08CF">
              <w:br/>
              <w:t> . D EN^</w:t>
            </w:r>
            <w:proofErr w:type="gramStart"/>
            <w:r w:rsidRPr="00AC08CF">
              <w:t>XPAR(</w:t>
            </w:r>
            <w:proofErr w:type="gramEnd"/>
            <w:r w:rsidRPr="00AC08CF">
              <w:t>DUZ_";VA(200,","RCDPE EDI LOCKBOX WORKLIST","ERA_AUTO_POSTING",^TMP("RCERA_PARAMS",$J,"RCAUTOP"),.RCERROR)</w:t>
            </w:r>
            <w:r w:rsidRPr="00AC08CF">
              <w:br/>
              <w:t> . D EN^</w:t>
            </w:r>
            <w:proofErr w:type="gramStart"/>
            <w:r w:rsidRPr="00AC08CF">
              <w:t>XPAR(</w:t>
            </w:r>
            <w:proofErr w:type="gramEnd"/>
            <w:r w:rsidRPr="00AC08CF">
              <w:t>DUZ_";VA(200,","RCDPE EDI LOCKBOX WORKLIST","ERA-EFT_MATCH_STATUS",^TMP("RCERA_PARAMS",$J,"RCMATCH"),.RCERROR)</w:t>
            </w:r>
            <w:r w:rsidRPr="00AC08CF">
              <w:br/>
              <w:t> . D EN^</w:t>
            </w:r>
            <w:proofErr w:type="gramStart"/>
            <w:r w:rsidRPr="00AC08CF">
              <w:t>XPAR(</w:t>
            </w:r>
            <w:proofErr w:type="gramEnd"/>
            <w:r w:rsidRPr="00AC08CF">
              <w:t>DUZ_";VA(200,","RCDPE EDI LOCKBOX WORKLIST","ERA_CLAIM_TYPE",^TMP("RCERA_PARAMS",$J,"RCTYPE"),.RCERROR)</w:t>
            </w:r>
            <w:r w:rsidRPr="00AC08CF">
              <w:br/>
              <w:t> . D EN^XPAR(DUZ_";VA(200,","RCDPE EDI LOCKBOX WORKLIST","ALL_PAYERS/RANGE_OF_PAYERS",$TR(^TMP("RCERA_PARAMS",$J,"RCPAYR"),"^",";"),.RCERROR)</w:t>
            </w:r>
            <w:r w:rsidRPr="00AC08CF">
              <w:br/>
              <w:t> ;</w:t>
            </w:r>
            <w:r w:rsidRPr="00AC08CF">
              <w:br/>
              <w:t>PARAMSQ ; Quit</w:t>
            </w:r>
            <w:r w:rsidRPr="00AC08CF">
              <w:br/>
              <w:t> Q</w:t>
            </w:r>
            <w:r w:rsidRPr="00AC08CF">
              <w:br/>
            </w:r>
            <w:r w:rsidRPr="00AC08CF">
              <w:lastRenderedPageBreak/>
              <w:t> ;</w:t>
            </w:r>
            <w:r w:rsidRPr="00AC08CF">
              <w:br/>
              <w:t>DTR ; Date Range Selection</w:t>
            </w:r>
            <w:r w:rsidRPr="00AC08CF">
              <w:br/>
              <w:t> N DIR,DTOUT,DUOUT,Y,FROM,TO,RCDTRNG</w:t>
            </w:r>
            <w:r w:rsidRPr="00AC08CF">
              <w:br/>
              <w:t> S ^TMP("RCERA_PARAMS",$J,"RCDT")="0^"_DT</w:t>
            </w:r>
            <w:r w:rsidRPr="00AC08CF">
              <w:br/>
              <w:t> K DIR S DIR(0)="YA",DIR("A")="LIMIT THE SELECTION TO A DATE RANGE WHEN THE ERA WAS RECEIVED?: "</w:t>
            </w:r>
            <w:r w:rsidRPr="00AC08CF">
              <w:br/>
              <w:t> S RCQUIT=0,DIR("B")="NO"</w:t>
            </w:r>
            <w:r w:rsidRPr="00AC08CF">
              <w:br/>
              <w:t> W ! D ^DIR I $</w:t>
            </w:r>
            <w:proofErr w:type="gramStart"/>
            <w:r w:rsidRPr="00AC08CF">
              <w:t>D(</w:t>
            </w:r>
            <w:proofErr w:type="gramEnd"/>
            <w:r w:rsidRPr="00AC08CF">
              <w:t>DTOUT)!$D(DUOUT) S RCQUIT=1 Q</w:t>
            </w:r>
            <w:r w:rsidRPr="00AC08CF">
              <w:br/>
              <w:t> I Y D  I $G(RCQUIT) G DTR</w:t>
            </w:r>
            <w:r w:rsidRPr="00AC08CF">
              <w:br/>
              <w:t> . S FROM=$P($G(^TMP("RCERA_PARAMS",$J,"RCDT")),"^",1),TO=$P($G(^TMP("RCERA_PARAMS",$J,"RCDT")),"^",2)</w:t>
            </w:r>
            <w:r w:rsidRPr="00AC08CF">
              <w:br/>
              <w:t xml:space="preserve"> . </w:t>
            </w:r>
            <w:proofErr w:type="gramStart"/>
            <w:r w:rsidRPr="00AC08CF">
              <w:t>W !</w:t>
            </w:r>
            <w:proofErr w:type="gramEnd"/>
            <w:r w:rsidRPr="00AC08CF">
              <w:t xml:space="preserve"> S RCDTRNG=$$</w:t>
            </w:r>
            <w:proofErr w:type="gramStart"/>
            <w:r w:rsidRPr="00AC08CF">
              <w:t>DTRANGE(</w:t>
            </w:r>
            <w:proofErr w:type="gramEnd"/>
            <w:r w:rsidRPr="00AC08CF">
              <w:t>FROM,TO) I RCDTRNG="^" S RCQUIT=1 Q</w:t>
            </w:r>
            <w:r w:rsidRPr="00AC08CF">
              <w:br/>
              <w:t> . S ^TMP("RCERA_PARAMS",$J,"RCDT")=RCDTRNG</w:t>
            </w:r>
            <w:r w:rsidRPr="00AC08CF">
              <w:br/>
              <w:t> Q</w:t>
            </w:r>
            <w:r w:rsidRPr="00AC08CF">
              <w:br/>
              <w:t> ;</w:t>
            </w:r>
            <w:r w:rsidRPr="00AC08CF">
              <w:br/>
              <w:t>DTRANGE(DEFFROM,DEFTO) ; Asks for and returns a Date Range</w:t>
            </w:r>
            <w:r w:rsidRPr="00AC08CF">
              <w:br/>
              <w:t> ; Input: DEFFROM - Default FROM date</w:t>
            </w:r>
            <w:r w:rsidRPr="00AC08CF">
              <w:br/>
              <w:t> ; DEFTO - Default TO date</w:t>
            </w:r>
            <w:r w:rsidRPr="00AC08CF">
              <w:br/>
              <w:t xml:space="preserve"> ;Output: </w:t>
            </w:r>
            <w:proofErr w:type="spellStart"/>
            <w:r w:rsidRPr="00AC08CF">
              <w:t>From_Date^To_Date</w:t>
            </w:r>
            <w:proofErr w:type="spellEnd"/>
            <w:r w:rsidRPr="00AC08CF">
              <w:t xml:space="preserve"> (YYYMMDD^YYYDDMM) or "^" (timeout or ^ entered)</w:t>
            </w:r>
            <w:r w:rsidRPr="00AC08CF">
              <w:br/>
              <w:t> ;</w:t>
            </w:r>
            <w:r w:rsidRPr="00AC08CF">
              <w:br/>
              <w:t> N DIR,Y,DTOUT,DUOUT,RCDFR</w:t>
            </w:r>
            <w:r w:rsidRPr="00AC08CF">
              <w:br/>
              <w:t> S RCQUIT=0 S DIR(0)="DAE^:"_DT_":E",DIR("A")="EARLIEST DATE: " S:($G(DEFFROM)) DIR("B")=$$FMTE^XLFDT(DEFFROM,2) D ^DIR</w:t>
            </w:r>
            <w:r w:rsidRPr="00AC08CF">
              <w:br/>
              <w:t> I $D(DTOUT)!$D(DUOUT) Q "^"</w:t>
            </w:r>
            <w:r w:rsidRPr="00AC08CF">
              <w:br/>
              <w:t> S RCDFR=Y</w:t>
            </w:r>
            <w:r w:rsidRPr="00AC08CF">
              <w:br/>
              <w:t> K DIR S DIR(0)="DAE^"_RCDFR_":"_DT_":E",DIR("A")="LATEST DATE: " S:($G(DEFTO)) DIR("B")=$$FMTE^XLFDT(DEFTO,2) D ^DIR</w:t>
            </w:r>
            <w:r w:rsidRPr="00AC08CF">
              <w:br/>
              <w:t> I $D(DTOUT)!$D(DUOUT) Q "^"</w:t>
            </w:r>
            <w:r w:rsidRPr="00AC08CF">
              <w:br/>
              <w:t> Q (RCDFR_"^"_Y)</w:t>
            </w:r>
            <w:r w:rsidRPr="00AC08CF">
              <w:br/>
              <w:t> ;</w:t>
            </w:r>
          </w:p>
          <w:p w14:paraId="39DF2559" w14:textId="7CA4E8A3" w:rsidR="00A77D09" w:rsidRPr="00FE4918" w:rsidRDefault="00A77D09" w:rsidP="0023486A">
            <w:pPr>
              <w:spacing w:before="60" w:after="60"/>
              <w:rPr>
                <w:b/>
              </w:rPr>
            </w:pPr>
            <w:r w:rsidRPr="00FE4918">
              <w:rPr>
                <w:b/>
                <w:highlight w:val="yellow"/>
              </w:rPr>
              <w:t>GETWLPVW(RCXPAR) ; Retrieves the preferred view settings for the ERA worklist</w:t>
            </w:r>
            <w:r w:rsidRPr="00FE4918">
              <w:rPr>
                <w:b/>
                <w:highlight w:val="yellow"/>
              </w:rPr>
              <w:br/>
              <w:t> ; for the user</w:t>
            </w:r>
            <w:r w:rsidRPr="00FE4918">
              <w:rPr>
                <w:b/>
                <w:highlight w:val="yellow"/>
              </w:rPr>
              <w:br/>
              <w:t xml:space="preserve"> ; Input: </w:t>
            </w:r>
            <w:r w:rsidR="003C471F">
              <w:rPr>
                <w:b/>
                <w:highlight w:val="yellow"/>
              </w:rPr>
              <w:t>None</w:t>
            </w:r>
            <w:r w:rsidRPr="00FE4918">
              <w:rPr>
                <w:b/>
                <w:highlight w:val="yellow"/>
              </w:rPr>
              <w:br/>
              <w:t> ; Output: RCXPAR() - Array of preferred view sort/filter criteria</w:t>
            </w:r>
            <w:r w:rsidRPr="00FE4918">
              <w:rPr>
                <w:b/>
                <w:highlight w:val="yellow"/>
              </w:rPr>
              <w:br/>
              <w:t> ; ^TMP("RCERA_PARAMS,$) - Global array of preferred view settings</w:t>
            </w:r>
            <w:r w:rsidRPr="00FE4918">
              <w:rPr>
                <w:b/>
                <w:highlight w:val="yellow"/>
              </w:rPr>
              <w:br/>
              <w:t> N XX</w:t>
            </w:r>
            <w:r w:rsidRPr="00FE4918">
              <w:rPr>
                <w:b/>
                <w:highlight w:val="yellow"/>
              </w:rPr>
              <w:br/>
              <w:t> D GETLST^XPAR(.RCXPAR,"USR","RCDPE EDI LOCKBOX WORKLIST","I")</w:t>
            </w:r>
            <w:r w:rsidRPr="00FE4918">
              <w:rPr>
                <w:b/>
                <w:highlight w:val="yellow"/>
              </w:rPr>
              <w:br/>
              <w:t> S XX=$G(RCXPAR("ERA_POSTING_STATUS"))</w:t>
            </w:r>
            <w:r w:rsidRPr="00FE4918">
              <w:rPr>
                <w:b/>
                <w:highlight w:val="yellow"/>
              </w:rPr>
              <w:br/>
              <w:t> S ^TMP("RCERA_PARAMS",$J,"RCPOST")=$S(XX'="":XX,1:"U")</w:t>
            </w:r>
            <w:r w:rsidRPr="00FE4918">
              <w:rPr>
                <w:b/>
                <w:highlight w:val="yellow"/>
              </w:rPr>
              <w:br/>
            </w:r>
            <w:r w:rsidRPr="00FE4918">
              <w:rPr>
                <w:b/>
                <w:highlight w:val="yellow"/>
              </w:rPr>
              <w:lastRenderedPageBreak/>
              <w:t> S XX=$G(RCXPAR("ERA_AUTO_POSTING"))</w:t>
            </w:r>
            <w:r w:rsidRPr="00FE4918">
              <w:rPr>
                <w:b/>
                <w:highlight w:val="yellow"/>
              </w:rPr>
              <w:br/>
              <w:t> S ^TMP("RCERA_PARAMS",$J,"RCAUTOP")=$S(XX'="":XX,1:"B")</w:t>
            </w:r>
            <w:r w:rsidRPr="00FE4918">
              <w:rPr>
                <w:b/>
                <w:highlight w:val="yellow"/>
              </w:rPr>
              <w:br/>
              <w:t> S XX=$G(RCXPAR("ERA-EFT_MATCH_STATUS"))</w:t>
            </w:r>
            <w:r w:rsidRPr="00FE4918">
              <w:rPr>
                <w:b/>
                <w:highlight w:val="yellow"/>
              </w:rPr>
              <w:br/>
              <w:t> S ^TMP("RCERA_PARAMS",$J,"RCMATCH")=$S(XX'="":XX,1:"B")</w:t>
            </w:r>
            <w:r w:rsidRPr="00FE4918">
              <w:rPr>
                <w:b/>
                <w:highlight w:val="yellow"/>
              </w:rPr>
              <w:br/>
              <w:t> S XX=$G(RCXPAR("ERA_CLAIM_TYPE"))</w:t>
            </w:r>
            <w:r w:rsidRPr="00FE4918">
              <w:rPr>
                <w:b/>
                <w:highlight w:val="yellow"/>
              </w:rPr>
              <w:br/>
              <w:t> S ^TMP("RCERA_PARAMS",$J,"RCTYPE")=$S(XX'="":XX,1:"B")</w:t>
            </w:r>
            <w:r w:rsidRPr="00FE4918">
              <w:rPr>
                <w:b/>
                <w:highlight w:val="yellow"/>
              </w:rPr>
              <w:br/>
              <w:t> S XX=$G(RCXPAR("ALL_PAYERS/RANGE_OF_PAYERS"))</w:t>
            </w:r>
            <w:r w:rsidRPr="00FE4918">
              <w:rPr>
                <w:b/>
                <w:highlight w:val="yellow"/>
              </w:rPr>
              <w:br/>
              <w:t> S ^TMP("RCERA_PARAMS",$J,"RCPAYR")=$S(XX'="":$TR(XX,";","^"),1:"A")</w:t>
            </w:r>
            <w:r w:rsidRPr="00FE4918">
              <w:rPr>
                <w:b/>
                <w:highlight w:val="yellow"/>
              </w:rPr>
              <w:br/>
              <w:t> Q</w:t>
            </w:r>
            <w:r w:rsidRPr="00FE4918">
              <w:rPr>
                <w:b/>
                <w:highlight w:val="yellow"/>
              </w:rPr>
              <w:br/>
              <w:t> ;</w:t>
            </w:r>
            <w:r w:rsidRPr="00FE4918">
              <w:rPr>
                <w:b/>
                <w:highlight w:val="yellow"/>
              </w:rPr>
              <w:br/>
              <w:t>PREFVW(SOURCE,RCXPAR) ; Checks to see if the user has a preferred view</w:t>
            </w:r>
            <w:r w:rsidRPr="00FE4918">
              <w:rPr>
                <w:b/>
                <w:highlight w:val="yellow"/>
              </w:rPr>
              <w:br/>
              <w:t> ; PRCA*4.5*317 added subroutine</w:t>
            </w:r>
            <w:r w:rsidRPr="00FE4918">
              <w:rPr>
                <w:b/>
                <w:highlight w:val="yellow"/>
              </w:rPr>
              <w:br/>
              <w:t> ; When source is 'CV', checks to see if the preferred view is being used</w:t>
            </w:r>
            <w:r w:rsidRPr="00FE4918">
              <w:rPr>
                <w:b/>
                <w:highlight w:val="yellow"/>
              </w:rPr>
              <w:br/>
              <w:t> ; Input: SOURCE - 'MO' - When called from the Worklist menu</w:t>
            </w:r>
            <w:r w:rsidRPr="00FE4918">
              <w:rPr>
                <w:b/>
                <w:highlight w:val="yellow"/>
              </w:rPr>
              <w:br/>
              <w:t> ; option</w:t>
            </w:r>
            <w:r w:rsidRPr="00FE4918">
              <w:rPr>
                <w:b/>
                <w:highlight w:val="yellow"/>
              </w:rPr>
              <w:br/>
              <w:t> ; 'CV' - When called from the Change View</w:t>
            </w:r>
            <w:r w:rsidRPr="00FE4918">
              <w:rPr>
                <w:b/>
                <w:highlight w:val="yellow"/>
              </w:rPr>
              <w:br/>
              <w:t> ; action</w:t>
            </w:r>
            <w:r w:rsidRPr="00FE4918">
              <w:rPr>
                <w:b/>
                <w:highlight w:val="yellow"/>
              </w:rPr>
              <w:br/>
              <w:t> ; RCXPAR - Array of preferred view values</w:t>
            </w:r>
            <w:r w:rsidRPr="00FE4918">
              <w:rPr>
                <w:b/>
                <w:highlight w:val="yellow"/>
              </w:rPr>
              <w:br/>
              <w:t> ; ^TMP("RCERA_PARAMS") - Global array of currently in use defaults</w:t>
            </w:r>
            <w:r w:rsidRPr="00FE4918">
              <w:rPr>
                <w:b/>
                <w:highlight w:val="yellow"/>
              </w:rPr>
              <w:br/>
              <w:t> ; Returns: 1 - User has preferred view if SOURCE is 'MO' or is using</w:t>
            </w:r>
            <w:r w:rsidRPr="00FE4918">
              <w:rPr>
                <w:b/>
                <w:highlight w:val="yellow"/>
              </w:rPr>
              <w:br/>
              <w:t> ; their preferred view if SOURCE is 'CV'</w:t>
            </w:r>
            <w:r w:rsidRPr="00FE4918">
              <w:rPr>
                <w:b/>
                <w:highlight w:val="yellow"/>
              </w:rPr>
              <w:br/>
              <w:t> ; 0 - User does not have preferred view or is not using it</w:t>
            </w:r>
            <w:r w:rsidRPr="00FE4918">
              <w:rPr>
                <w:b/>
                <w:highlight w:val="yellow"/>
              </w:rPr>
              <w:br/>
              <w:t> I SOURCE="MO" Q $S($D(RCXPAR("ERA_POSTING_STATUS")):1,1:0)</w:t>
            </w:r>
            <w:r w:rsidRPr="00FE4918">
              <w:rPr>
                <w:b/>
                <w:highlight w:val="yellow"/>
              </w:rPr>
              <w:br/>
              <w:t> Q:'$D(RCXPAR("ERA_POSTING_STATUS")) 0 ; No stored preferred view</w:t>
            </w:r>
            <w:r w:rsidRPr="00FE4918">
              <w:rPr>
                <w:b/>
                <w:highlight w:val="yellow"/>
              </w:rPr>
              <w:br/>
              <w:t> Q:$G(^TMP("RCERA_PARAMS",$J,"RCPOST"))'=$G(RCXPAR("ERA_POSTING_STATUS")) 0</w:t>
            </w:r>
            <w:r w:rsidRPr="00FE4918">
              <w:rPr>
                <w:b/>
                <w:highlight w:val="yellow"/>
              </w:rPr>
              <w:br/>
              <w:t> Q:$G(^TMP("RCERA_PARAMS",$J,"RCAUTOP"))'=$G(RCXPAR("ERA_AUTO_POSTING")) 0</w:t>
            </w:r>
            <w:r w:rsidRPr="00FE4918">
              <w:rPr>
                <w:b/>
                <w:highlight w:val="yellow"/>
              </w:rPr>
              <w:br/>
              <w:t> Q:$G(^TMP("RCERA_PARAMS",$J,"RCMATCH"))'=$G(RCXPAR("ERA-EFT_MATCH_STATUS")) 0</w:t>
            </w:r>
            <w:r w:rsidRPr="00FE4918">
              <w:rPr>
                <w:b/>
                <w:highlight w:val="yellow"/>
              </w:rPr>
              <w:br/>
              <w:t> Q:$G(^TMP("RCERA_PARAMS",$J,"RCTYPE"))'=$G(RCXPAR("ERA_CLAIM_TYPE")) 0</w:t>
            </w:r>
            <w:r w:rsidRPr="00FE4918">
              <w:rPr>
                <w:b/>
                <w:highlight w:val="yellow"/>
              </w:rPr>
              <w:br/>
              <w:t> Q:$G(^TMP("RCERA_PARAMS",$J,"RCPAYR"))'=$G(RCXPAR("ALL_PAYERS/RANGE_OF_PAYERS")) 0</w:t>
            </w:r>
            <w:r w:rsidRPr="00FE4918">
              <w:rPr>
                <w:b/>
                <w:highlight w:val="yellow"/>
              </w:rPr>
              <w:br/>
              <w:t> Q</w:t>
            </w:r>
            <w:r w:rsidRPr="00FE4918">
              <w:rPr>
                <w:b/>
                <w:highlight w:val="yellow"/>
              </w:rPr>
              <w:br/>
              <w:t> ;</w:t>
            </w:r>
            <w:r w:rsidRPr="00FE4918">
              <w:rPr>
                <w:b/>
                <w:highlight w:val="yellow"/>
              </w:rPr>
              <w:br/>
              <w:t>ASKUVW() ; Prompts the user to see if they want to use their preferred view</w:t>
            </w:r>
            <w:r w:rsidRPr="00FE4918">
              <w:rPr>
                <w:b/>
                <w:highlight w:val="yellow"/>
              </w:rPr>
              <w:br/>
              <w:t> ; PRCA*4.5*317 added function</w:t>
            </w:r>
            <w:r w:rsidRPr="00FE4918">
              <w:rPr>
                <w:b/>
                <w:highlight w:val="yellow"/>
              </w:rPr>
              <w:br/>
              <w:t> ; Input: None</w:t>
            </w:r>
            <w:r w:rsidRPr="00FE4918">
              <w:rPr>
                <w:b/>
                <w:highlight w:val="yellow"/>
              </w:rPr>
              <w:br/>
              <w:t> ; Returns: 1 - User wants to use their preferred view</w:t>
            </w:r>
            <w:r w:rsidRPr="00FE4918">
              <w:rPr>
                <w:b/>
                <w:highlight w:val="yellow"/>
              </w:rPr>
              <w:br/>
              <w:t> ; 0 - User does not want to use their preferred view</w:t>
            </w:r>
            <w:r w:rsidRPr="00FE4918">
              <w:rPr>
                <w:b/>
                <w:highlight w:val="yellow"/>
              </w:rPr>
              <w:br/>
              <w:t> ; -1 - User typed '^'</w:t>
            </w:r>
            <w:r w:rsidRPr="00FE4918">
              <w:rPr>
                <w:b/>
                <w:highlight w:val="yellow"/>
              </w:rPr>
              <w:br/>
              <w:t> N DIR,DTOUT,DUOUT</w:t>
            </w:r>
            <w:r w:rsidRPr="00FE4918">
              <w:rPr>
                <w:b/>
                <w:highlight w:val="yellow"/>
              </w:rPr>
              <w:br/>
              <w:t> S DIR(0)="Y"</w:t>
            </w:r>
            <w:r w:rsidRPr="00FE4918">
              <w:rPr>
                <w:b/>
                <w:highlight w:val="yellow"/>
              </w:rPr>
              <w:br/>
              <w:t> S DIR("A")="Use preferred view? "</w:t>
            </w:r>
            <w:r w:rsidRPr="00FE4918">
              <w:rPr>
                <w:b/>
                <w:highlight w:val="yellow"/>
              </w:rPr>
              <w:br/>
            </w:r>
            <w:r w:rsidRPr="00FE4918">
              <w:rPr>
                <w:b/>
                <w:highlight w:val="yellow"/>
              </w:rPr>
              <w:lastRenderedPageBreak/>
              <w:t> S </w:t>
            </w:r>
            <w:proofErr w:type="gramStart"/>
            <w:r w:rsidRPr="00FE4918">
              <w:rPr>
                <w:b/>
                <w:highlight w:val="yellow"/>
              </w:rPr>
              <w:t>DIR(</w:t>
            </w:r>
            <w:proofErr w:type="gramEnd"/>
            <w:r w:rsidRPr="00FE4918">
              <w:rPr>
                <w:b/>
                <w:highlight w:val="yellow"/>
              </w:rPr>
              <w:t>"B")="N"</w:t>
            </w:r>
            <w:r w:rsidRPr="00FE4918">
              <w:rPr>
                <w:b/>
                <w:highlight w:val="yellow"/>
              </w:rPr>
              <w:br/>
              <w:t> W !</w:t>
            </w:r>
            <w:r w:rsidRPr="00FE4918">
              <w:rPr>
                <w:b/>
                <w:highlight w:val="yellow"/>
              </w:rPr>
              <w:br/>
              <w:t> D ^DIR</w:t>
            </w:r>
            <w:r w:rsidRPr="00FE4918">
              <w:rPr>
                <w:b/>
                <w:highlight w:val="yellow"/>
              </w:rPr>
              <w:br/>
              <w:t> I $D(DTOUT)!$D(DUOUT) Q 1</w:t>
            </w:r>
            <w:r w:rsidRPr="00FE4918">
              <w:rPr>
                <w:b/>
                <w:highlight w:val="yellow"/>
              </w:rPr>
              <w:br/>
              <w:t> Q:Y="Y" 1</w:t>
            </w:r>
            <w:r w:rsidRPr="00FE4918">
              <w:rPr>
                <w:b/>
                <w:highlight w:val="yellow"/>
              </w:rPr>
              <w:br/>
              <w:t> Q 0</w:t>
            </w:r>
            <w:r w:rsidRPr="00FE4918">
              <w:rPr>
                <w:b/>
                <w:highlight w:val="yellow"/>
              </w:rPr>
              <w:br/>
              <w:t> ;</w:t>
            </w:r>
            <w:r w:rsidRPr="00FE4918">
              <w:rPr>
                <w:b/>
                <w:highlight w:val="yellow"/>
              </w:rPr>
              <w:br/>
              <w:t>USEPVW(RCXPAR) ; Set the worklist settings from the preferred view</w:t>
            </w:r>
            <w:r w:rsidRPr="00FE4918">
              <w:rPr>
                <w:b/>
                <w:highlight w:val="yellow"/>
              </w:rPr>
              <w:br/>
              <w:t> ; PRCA*4.5*317 added function</w:t>
            </w:r>
            <w:r w:rsidRPr="00FE4918">
              <w:rPr>
                <w:b/>
                <w:highlight w:val="yellow"/>
              </w:rPr>
              <w:br/>
              <w:t> ; Input: RCXPAR - Array of preferred values (if any)</w:t>
            </w:r>
            <w:r w:rsidRPr="00FE4918">
              <w:rPr>
                <w:b/>
                <w:highlight w:val="yellow"/>
              </w:rPr>
              <w:br/>
              <w:t> ; Output: ^TMP("RCERA_PARAMS") - Global Array of current worklist settings</w:t>
            </w:r>
            <w:r w:rsidRPr="00FE4918">
              <w:rPr>
                <w:b/>
                <w:highlight w:val="yellow"/>
              </w:rPr>
              <w:br/>
              <w:t> S ^TMP("RCERA_PARAMS",$J,"RCPOST")=$G(RCXPAR("ERA_POSTING_STATUS"))</w:t>
            </w:r>
            <w:r w:rsidRPr="00FE4918">
              <w:rPr>
                <w:b/>
                <w:highlight w:val="yellow"/>
              </w:rPr>
              <w:br/>
              <w:t> S ^TMP("RCERA_PARAMS",$J,"RCAUTOP")=$G(RCXPAR("ERA_AUTO_POSTING"))</w:t>
            </w:r>
            <w:r w:rsidRPr="00FE4918">
              <w:rPr>
                <w:b/>
                <w:highlight w:val="yellow"/>
              </w:rPr>
              <w:br/>
              <w:t> S ^TMP("RCERA_PARAMS",$J,"RCMATCH")=$G(RCXPAR("ERA-EFT_MATCH_STATUS"))</w:t>
            </w:r>
            <w:r w:rsidRPr="00FE4918">
              <w:rPr>
                <w:b/>
                <w:highlight w:val="yellow"/>
              </w:rPr>
              <w:br/>
              <w:t> S ^TMP("RCERA_PARAMS",$J,"RCTYPE")=$G(RCXPAR("ERA_CLAIM_TYPE"))</w:t>
            </w:r>
            <w:r w:rsidRPr="00FE4918">
              <w:rPr>
                <w:b/>
                <w:highlight w:val="yellow"/>
              </w:rPr>
              <w:br/>
              <w:t> S ^TMP("RCERA_PARAMS",$J,"RCPAYR")=$G(RCXPAR("ALL_PAYERS/RANGE_OF_PAYERS"))</w:t>
            </w:r>
            <w:r w:rsidRPr="00FE4918">
              <w:rPr>
                <w:b/>
                <w:highlight w:val="yellow"/>
              </w:rPr>
              <w:br/>
              <w:t> Q</w:t>
            </w:r>
            <w:r w:rsidRPr="00FE4918">
              <w:rPr>
                <w:b/>
                <w:highlight w:val="yellow"/>
              </w:rPr>
              <w:br/>
              <w:t> ;</w:t>
            </w:r>
          </w:p>
          <w:p w14:paraId="3CE41A0D" w14:textId="40A8ACC9" w:rsidR="00A77D09" w:rsidRDefault="00A77D09" w:rsidP="0023486A">
            <w:pPr>
              <w:spacing w:before="60" w:after="60"/>
            </w:pPr>
            <w:r>
              <w:t>.</w:t>
            </w:r>
          </w:p>
          <w:p w14:paraId="15C826AA" w14:textId="77777777" w:rsidR="00A77D09" w:rsidRDefault="00A77D09" w:rsidP="0023486A">
            <w:pPr>
              <w:spacing w:before="60" w:after="60"/>
            </w:pPr>
            <w:r>
              <w:t>.</w:t>
            </w:r>
          </w:p>
          <w:p w14:paraId="69CE043C" w14:textId="3A7FF53D" w:rsidR="00A77D09" w:rsidRPr="009B3C81" w:rsidRDefault="00A77D09" w:rsidP="0023486A">
            <w:pPr>
              <w:spacing w:before="60" w:after="60"/>
              <w:rPr>
                <w:sz w:val="24"/>
              </w:rPr>
            </w:pPr>
            <w:r>
              <w:t>.</w:t>
            </w:r>
          </w:p>
        </w:tc>
      </w:tr>
    </w:tbl>
    <w:p w14:paraId="0DBF5B2A" w14:textId="77777777" w:rsidR="00D42128" w:rsidRDefault="00D42128" w:rsidP="006B18D6">
      <w:pPr>
        <w:pStyle w:val="BodyText"/>
        <w:rPr>
          <w:rFonts w:eastAsiaTheme="minorHAnsi"/>
          <w:lang w:eastAsia="en-US"/>
        </w:rPr>
      </w:pPr>
    </w:p>
    <w:p w14:paraId="5643ECA2" w14:textId="77777777" w:rsidR="007D3F4B" w:rsidRDefault="007D3F4B" w:rsidP="006B18D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7D3F4B" w:rsidRPr="00D54506" w14:paraId="6C621343" w14:textId="77777777" w:rsidTr="00157644">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19D8552" w14:textId="77777777" w:rsidR="007D3F4B" w:rsidRPr="00D54506" w:rsidRDefault="007D3F4B" w:rsidP="00157644">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31088EF" w14:textId="77777777" w:rsidR="007D3F4B" w:rsidRPr="00D54506" w:rsidRDefault="007D3F4B" w:rsidP="00157644">
            <w:pPr>
              <w:pStyle w:val="TableHeading"/>
            </w:pPr>
            <w:r w:rsidRPr="00D54506">
              <w:t>Activities</w:t>
            </w:r>
          </w:p>
        </w:tc>
      </w:tr>
      <w:tr w:rsidR="007D3F4B" w:rsidRPr="00D54506" w14:paraId="0732AA4A" w14:textId="77777777" w:rsidTr="00157644">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989D466" w14:textId="77777777" w:rsidR="007D3F4B" w:rsidRPr="00806FC9" w:rsidRDefault="007D3F4B" w:rsidP="00157644">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7A605A1" w14:textId="7C3E7F65" w:rsidR="007D3F4B" w:rsidRPr="00806FC9" w:rsidRDefault="007D3F4B" w:rsidP="007D3F4B">
            <w:pPr>
              <w:pStyle w:val="TableHeading"/>
            </w:pPr>
            <w:r w:rsidRPr="00806FC9">
              <w:t>RCDPEWL</w:t>
            </w:r>
            <w:r>
              <w:t>A</w:t>
            </w:r>
          </w:p>
        </w:tc>
      </w:tr>
      <w:tr w:rsidR="007D3F4B" w:rsidRPr="00D54506" w14:paraId="30E22AF3" w14:textId="77777777" w:rsidTr="00157644">
        <w:trPr>
          <w:cantSplit/>
        </w:trPr>
        <w:tc>
          <w:tcPr>
            <w:tcW w:w="1510" w:type="pct"/>
            <w:shd w:val="clear" w:color="auto" w:fill="D9D9D9"/>
            <w:vAlign w:val="center"/>
          </w:tcPr>
          <w:p w14:paraId="3DBB8038" w14:textId="77777777" w:rsidR="007D3F4B" w:rsidRPr="00D54506" w:rsidRDefault="007D3F4B" w:rsidP="00157644">
            <w:pPr>
              <w:pStyle w:val="TableText"/>
              <w:rPr>
                <w:b/>
              </w:rPr>
            </w:pPr>
            <w:r w:rsidRPr="00D54506">
              <w:rPr>
                <w:b/>
              </w:rPr>
              <w:t>Enhancement Category</w:t>
            </w:r>
          </w:p>
        </w:tc>
        <w:tc>
          <w:tcPr>
            <w:tcW w:w="613" w:type="pct"/>
            <w:gridSpan w:val="2"/>
            <w:tcBorders>
              <w:right w:val="nil"/>
            </w:tcBorders>
          </w:tcPr>
          <w:p w14:paraId="5D32CC0B" w14:textId="77777777" w:rsidR="007D3F4B" w:rsidRPr="00D54506" w:rsidRDefault="007D3F4B" w:rsidP="00157644">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0CAAAD3" w14:textId="77777777" w:rsidR="007D3F4B" w:rsidRPr="00D54506" w:rsidRDefault="007D3F4B" w:rsidP="00157644">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0E1B53">
              <w:rPr>
                <w:rFonts w:ascii="Garamond" w:hAnsi="Garamond"/>
              </w:rPr>
            </w:r>
            <w:r w:rsidR="000E1B53">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2"/>
            <w:tcBorders>
              <w:left w:val="nil"/>
              <w:right w:val="nil"/>
            </w:tcBorders>
          </w:tcPr>
          <w:p w14:paraId="7A08188C" w14:textId="77777777" w:rsidR="007D3F4B" w:rsidRPr="00D54506" w:rsidRDefault="007D3F4B" w:rsidP="0015764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23A2A008" w14:textId="77777777" w:rsidR="007D3F4B" w:rsidRPr="00D54506" w:rsidRDefault="007D3F4B" w:rsidP="0015764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7D3F4B" w:rsidRPr="00D54506" w14:paraId="03D2CE8B" w14:textId="77777777" w:rsidTr="00157644">
        <w:trPr>
          <w:cantSplit/>
        </w:trPr>
        <w:tc>
          <w:tcPr>
            <w:tcW w:w="1510" w:type="pct"/>
            <w:shd w:val="clear" w:color="auto" w:fill="D9D9D9"/>
            <w:vAlign w:val="center"/>
          </w:tcPr>
          <w:p w14:paraId="6F967029" w14:textId="77777777" w:rsidR="007D3F4B" w:rsidRPr="00D54506" w:rsidRDefault="007D3F4B" w:rsidP="00157644">
            <w:pPr>
              <w:pStyle w:val="TableText"/>
              <w:rPr>
                <w:b/>
              </w:rPr>
            </w:pPr>
            <w:r w:rsidRPr="00D54506">
              <w:rPr>
                <w:b/>
              </w:rPr>
              <w:t>RTM</w:t>
            </w:r>
          </w:p>
        </w:tc>
        <w:tc>
          <w:tcPr>
            <w:tcW w:w="3490" w:type="pct"/>
            <w:gridSpan w:val="8"/>
          </w:tcPr>
          <w:p w14:paraId="7959C476" w14:textId="77777777" w:rsidR="007D3F4B" w:rsidRPr="00D54506" w:rsidRDefault="007D3F4B" w:rsidP="00157644">
            <w:pPr>
              <w:pStyle w:val="TableText"/>
              <w:rPr>
                <w:rFonts w:ascii="Garamond" w:hAnsi="Garamond"/>
                <w:iCs/>
              </w:rPr>
            </w:pPr>
          </w:p>
        </w:tc>
      </w:tr>
      <w:tr w:rsidR="007D3F4B" w:rsidRPr="00D54506" w14:paraId="11204D4A" w14:textId="77777777" w:rsidTr="00157644">
        <w:trPr>
          <w:cantSplit/>
        </w:trPr>
        <w:tc>
          <w:tcPr>
            <w:tcW w:w="1510" w:type="pct"/>
            <w:tcBorders>
              <w:bottom w:val="single" w:sz="6" w:space="0" w:color="000000"/>
            </w:tcBorders>
            <w:shd w:val="clear" w:color="auto" w:fill="D9D9D9"/>
            <w:vAlign w:val="center"/>
          </w:tcPr>
          <w:p w14:paraId="494A5EB9" w14:textId="77777777" w:rsidR="007D3F4B" w:rsidRPr="00D54506" w:rsidRDefault="007D3F4B" w:rsidP="00157644">
            <w:pPr>
              <w:pStyle w:val="TableText"/>
              <w:rPr>
                <w:b/>
              </w:rPr>
            </w:pPr>
            <w:r w:rsidRPr="00D54506">
              <w:rPr>
                <w:b/>
              </w:rPr>
              <w:t>Related Options</w:t>
            </w:r>
          </w:p>
        </w:tc>
        <w:tc>
          <w:tcPr>
            <w:tcW w:w="3490" w:type="pct"/>
            <w:gridSpan w:val="8"/>
            <w:tcBorders>
              <w:bottom w:val="single" w:sz="4" w:space="0" w:color="auto"/>
            </w:tcBorders>
          </w:tcPr>
          <w:p w14:paraId="4520A9D6" w14:textId="77777777" w:rsidR="007D3F4B" w:rsidRPr="00D54506" w:rsidRDefault="007D3F4B" w:rsidP="00157644">
            <w:pPr>
              <w:pStyle w:val="TableText"/>
              <w:rPr>
                <w:rFonts w:ascii="Garamond" w:hAnsi="Garamond"/>
              </w:rPr>
            </w:pPr>
          </w:p>
        </w:tc>
      </w:tr>
      <w:tr w:rsidR="007D3F4B" w:rsidRPr="00D54506" w14:paraId="40746D97" w14:textId="77777777" w:rsidTr="00157644">
        <w:trPr>
          <w:cantSplit/>
          <w:tblHeader/>
        </w:trPr>
        <w:tc>
          <w:tcPr>
            <w:tcW w:w="1510" w:type="pct"/>
            <w:shd w:val="clear" w:color="auto" w:fill="D9D9D9" w:themeFill="background1" w:themeFillShade="D9"/>
            <w:vAlign w:val="center"/>
          </w:tcPr>
          <w:p w14:paraId="1F41BB7E" w14:textId="77777777" w:rsidR="007D3F4B" w:rsidRPr="00D54506" w:rsidRDefault="007D3F4B" w:rsidP="00157644">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37C29FAC" w14:textId="77777777" w:rsidR="007D3F4B" w:rsidRPr="00D54506" w:rsidRDefault="007D3F4B" w:rsidP="00157644">
            <w:pPr>
              <w:pStyle w:val="TableHeading"/>
            </w:pPr>
            <w:r w:rsidRPr="00D54506">
              <w:t>Activities</w:t>
            </w:r>
          </w:p>
        </w:tc>
      </w:tr>
      <w:tr w:rsidR="007D3F4B" w:rsidRPr="00D54506" w14:paraId="0B4BF001" w14:textId="77777777" w:rsidTr="00157644">
        <w:trPr>
          <w:cantSplit/>
        </w:trPr>
        <w:tc>
          <w:tcPr>
            <w:tcW w:w="1510" w:type="pct"/>
            <w:tcBorders>
              <w:top w:val="single" w:sz="6" w:space="0" w:color="000000"/>
            </w:tcBorders>
            <w:shd w:val="clear" w:color="auto" w:fill="D9D9D9"/>
            <w:vAlign w:val="center"/>
          </w:tcPr>
          <w:p w14:paraId="4D9D071B" w14:textId="77777777" w:rsidR="007D3F4B" w:rsidRPr="00E32858" w:rsidRDefault="007D3F4B" w:rsidP="00157644">
            <w:pPr>
              <w:pStyle w:val="TableText"/>
              <w:rPr>
                <w:b/>
              </w:rPr>
            </w:pPr>
            <w:r w:rsidRPr="00E32858">
              <w:rPr>
                <w:b/>
              </w:rPr>
              <w:t>Data Dictionary (DD) References</w:t>
            </w:r>
          </w:p>
        </w:tc>
        <w:tc>
          <w:tcPr>
            <w:tcW w:w="3490" w:type="pct"/>
            <w:gridSpan w:val="8"/>
          </w:tcPr>
          <w:p w14:paraId="1C267B11" w14:textId="77777777" w:rsidR="007D3F4B" w:rsidRPr="00D54506" w:rsidRDefault="007D3F4B" w:rsidP="00157644">
            <w:pPr>
              <w:pStyle w:val="TableText"/>
              <w:rPr>
                <w:rFonts w:ascii="Garamond" w:hAnsi="Garamond"/>
              </w:rPr>
            </w:pPr>
          </w:p>
        </w:tc>
      </w:tr>
      <w:tr w:rsidR="007D3F4B" w:rsidRPr="00D54506" w14:paraId="241E0097" w14:textId="77777777" w:rsidTr="00157644">
        <w:trPr>
          <w:cantSplit/>
        </w:trPr>
        <w:tc>
          <w:tcPr>
            <w:tcW w:w="1510" w:type="pct"/>
            <w:shd w:val="clear" w:color="auto" w:fill="D9D9D9"/>
            <w:vAlign w:val="center"/>
          </w:tcPr>
          <w:p w14:paraId="7B430C02" w14:textId="77777777" w:rsidR="007D3F4B" w:rsidRPr="00E32858" w:rsidRDefault="007D3F4B" w:rsidP="00157644">
            <w:pPr>
              <w:pStyle w:val="TableText"/>
              <w:rPr>
                <w:b/>
              </w:rPr>
            </w:pPr>
            <w:r w:rsidRPr="00E32858">
              <w:rPr>
                <w:b/>
              </w:rPr>
              <w:t>Related Protocols</w:t>
            </w:r>
          </w:p>
        </w:tc>
        <w:tc>
          <w:tcPr>
            <w:tcW w:w="3490" w:type="pct"/>
            <w:gridSpan w:val="8"/>
          </w:tcPr>
          <w:p w14:paraId="5630AB07" w14:textId="77777777" w:rsidR="007D3F4B" w:rsidRPr="00D54506" w:rsidRDefault="007D3F4B" w:rsidP="00157644">
            <w:pPr>
              <w:pStyle w:val="TableText"/>
              <w:rPr>
                <w:rFonts w:ascii="Garamond" w:hAnsi="Garamond"/>
              </w:rPr>
            </w:pPr>
          </w:p>
        </w:tc>
      </w:tr>
      <w:tr w:rsidR="007D3F4B" w:rsidRPr="00D54506" w14:paraId="33A9D98A" w14:textId="77777777" w:rsidTr="00157644">
        <w:trPr>
          <w:cantSplit/>
        </w:trPr>
        <w:tc>
          <w:tcPr>
            <w:tcW w:w="1510" w:type="pct"/>
            <w:shd w:val="clear" w:color="auto" w:fill="D9D9D9"/>
            <w:vAlign w:val="center"/>
          </w:tcPr>
          <w:p w14:paraId="2E095A8D" w14:textId="77777777" w:rsidR="007D3F4B" w:rsidRPr="00E32858" w:rsidRDefault="007D3F4B" w:rsidP="00157644">
            <w:pPr>
              <w:pStyle w:val="TableText"/>
              <w:rPr>
                <w:b/>
              </w:rPr>
            </w:pPr>
            <w:r w:rsidRPr="00E32858">
              <w:rPr>
                <w:b/>
              </w:rPr>
              <w:t>Related Integration Control Registrations (ICRs)</w:t>
            </w:r>
          </w:p>
        </w:tc>
        <w:tc>
          <w:tcPr>
            <w:tcW w:w="3490" w:type="pct"/>
            <w:gridSpan w:val="8"/>
            <w:tcBorders>
              <w:bottom w:val="single" w:sz="6" w:space="0" w:color="000000"/>
            </w:tcBorders>
          </w:tcPr>
          <w:p w14:paraId="37E3A7D1" w14:textId="77777777" w:rsidR="007D3F4B" w:rsidRPr="00D54506" w:rsidRDefault="007D3F4B" w:rsidP="00157644">
            <w:pPr>
              <w:pStyle w:val="TableText"/>
              <w:rPr>
                <w:rFonts w:ascii="Garamond" w:hAnsi="Garamond"/>
              </w:rPr>
            </w:pPr>
          </w:p>
        </w:tc>
      </w:tr>
      <w:tr w:rsidR="007D3F4B" w:rsidRPr="00D54506" w14:paraId="1F6945A4" w14:textId="77777777" w:rsidTr="00157644">
        <w:trPr>
          <w:cantSplit/>
        </w:trPr>
        <w:tc>
          <w:tcPr>
            <w:tcW w:w="1510" w:type="pct"/>
            <w:tcBorders>
              <w:right w:val="single" w:sz="4" w:space="0" w:color="auto"/>
            </w:tcBorders>
            <w:shd w:val="clear" w:color="auto" w:fill="D9D9D9"/>
            <w:vAlign w:val="center"/>
          </w:tcPr>
          <w:p w14:paraId="160B4A18" w14:textId="77777777" w:rsidR="007D3F4B" w:rsidRPr="00E32858" w:rsidRDefault="007D3F4B" w:rsidP="00157644">
            <w:pPr>
              <w:pStyle w:val="TableText"/>
              <w:rPr>
                <w:b/>
              </w:rPr>
            </w:pPr>
            <w:r w:rsidRPr="00E32858">
              <w:rPr>
                <w:b/>
              </w:rPr>
              <w:t>Data Passing</w:t>
            </w:r>
          </w:p>
        </w:tc>
        <w:tc>
          <w:tcPr>
            <w:tcW w:w="519" w:type="pct"/>
            <w:tcBorders>
              <w:left w:val="single" w:sz="4" w:space="0" w:color="auto"/>
              <w:right w:val="nil"/>
            </w:tcBorders>
          </w:tcPr>
          <w:p w14:paraId="4A262EB8" w14:textId="77777777" w:rsidR="007D3F4B" w:rsidRPr="00D54506" w:rsidRDefault="007D3F4B"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35DB24EE" w14:textId="77777777" w:rsidR="007D3F4B" w:rsidRPr="00D54506" w:rsidRDefault="007D3F4B"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3324A15E" w14:textId="77777777" w:rsidR="007D3F4B" w:rsidRPr="00D54506" w:rsidRDefault="007D3F4B"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1F4F6400" w14:textId="77777777" w:rsidR="007D3F4B" w:rsidRPr="00D54506" w:rsidRDefault="007D3F4B"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43BC071A" w14:textId="77777777" w:rsidR="007D3F4B" w:rsidRPr="00D54506" w:rsidRDefault="007D3F4B"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7D3F4B" w:rsidRPr="00D54506" w14:paraId="4CD92A6B" w14:textId="77777777" w:rsidTr="00157644">
        <w:trPr>
          <w:cantSplit/>
        </w:trPr>
        <w:tc>
          <w:tcPr>
            <w:tcW w:w="1510" w:type="pct"/>
            <w:shd w:val="clear" w:color="auto" w:fill="D9D9D9"/>
            <w:vAlign w:val="center"/>
          </w:tcPr>
          <w:p w14:paraId="24A16C36" w14:textId="77777777" w:rsidR="007D3F4B" w:rsidRPr="00E32858" w:rsidRDefault="007D3F4B" w:rsidP="00157644">
            <w:pPr>
              <w:pStyle w:val="TableText"/>
              <w:rPr>
                <w:b/>
              </w:rPr>
            </w:pPr>
            <w:r w:rsidRPr="00E32858">
              <w:rPr>
                <w:b/>
              </w:rPr>
              <w:lastRenderedPageBreak/>
              <w:t>Input Attribute Name and Definition</w:t>
            </w:r>
          </w:p>
        </w:tc>
        <w:tc>
          <w:tcPr>
            <w:tcW w:w="3490" w:type="pct"/>
            <w:gridSpan w:val="8"/>
          </w:tcPr>
          <w:p w14:paraId="5FC11FF8" w14:textId="77777777" w:rsidR="007D3F4B" w:rsidRPr="00D54506" w:rsidRDefault="007D3F4B" w:rsidP="00157644">
            <w:pPr>
              <w:pStyle w:val="TableText"/>
              <w:rPr>
                <w:rFonts w:ascii="Garamond" w:hAnsi="Garamond"/>
              </w:rPr>
            </w:pPr>
            <w:r w:rsidRPr="00D54506">
              <w:rPr>
                <w:rFonts w:ascii="Garamond" w:hAnsi="Garamond"/>
              </w:rPr>
              <w:t>Name:</w:t>
            </w:r>
          </w:p>
          <w:p w14:paraId="0EF44A75" w14:textId="77777777" w:rsidR="007D3F4B" w:rsidRPr="00D54506" w:rsidRDefault="007D3F4B" w:rsidP="00157644">
            <w:pPr>
              <w:pStyle w:val="TableText"/>
              <w:rPr>
                <w:rFonts w:ascii="Garamond" w:hAnsi="Garamond"/>
              </w:rPr>
            </w:pPr>
            <w:r w:rsidRPr="00D54506">
              <w:rPr>
                <w:rFonts w:ascii="Garamond" w:hAnsi="Garamond"/>
              </w:rPr>
              <w:t>Definition:</w:t>
            </w:r>
          </w:p>
        </w:tc>
      </w:tr>
      <w:tr w:rsidR="007D3F4B" w:rsidRPr="00D54506" w14:paraId="49D16CDE" w14:textId="77777777" w:rsidTr="00157644">
        <w:trPr>
          <w:cantSplit/>
        </w:trPr>
        <w:tc>
          <w:tcPr>
            <w:tcW w:w="1510" w:type="pct"/>
            <w:shd w:val="clear" w:color="auto" w:fill="D9D9D9"/>
            <w:vAlign w:val="center"/>
          </w:tcPr>
          <w:p w14:paraId="423D2263" w14:textId="77777777" w:rsidR="007D3F4B" w:rsidRPr="00E32858" w:rsidRDefault="007D3F4B" w:rsidP="00157644">
            <w:pPr>
              <w:pStyle w:val="TableText"/>
              <w:rPr>
                <w:b/>
              </w:rPr>
            </w:pPr>
            <w:r w:rsidRPr="00E32858">
              <w:rPr>
                <w:b/>
              </w:rPr>
              <w:t>Output Attribute Name and Definition</w:t>
            </w:r>
          </w:p>
        </w:tc>
        <w:tc>
          <w:tcPr>
            <w:tcW w:w="3490" w:type="pct"/>
            <w:gridSpan w:val="8"/>
          </w:tcPr>
          <w:p w14:paraId="3E5D0FCC" w14:textId="77777777" w:rsidR="007D3F4B" w:rsidRPr="00D54506" w:rsidRDefault="007D3F4B" w:rsidP="00157644">
            <w:pPr>
              <w:pStyle w:val="TableText"/>
              <w:rPr>
                <w:rFonts w:ascii="Garamond" w:hAnsi="Garamond"/>
              </w:rPr>
            </w:pPr>
            <w:r w:rsidRPr="00D54506">
              <w:rPr>
                <w:rFonts w:ascii="Garamond" w:hAnsi="Garamond"/>
              </w:rPr>
              <w:t>Name:</w:t>
            </w:r>
          </w:p>
          <w:p w14:paraId="1333EB2A" w14:textId="77777777" w:rsidR="007D3F4B" w:rsidRPr="00D54506" w:rsidRDefault="007D3F4B" w:rsidP="00157644">
            <w:pPr>
              <w:pStyle w:val="TableText"/>
              <w:rPr>
                <w:rFonts w:ascii="Garamond" w:hAnsi="Garamond"/>
              </w:rPr>
            </w:pPr>
            <w:r w:rsidRPr="00D54506">
              <w:rPr>
                <w:rFonts w:ascii="Garamond" w:hAnsi="Garamond"/>
              </w:rPr>
              <w:t>Definition:</w:t>
            </w:r>
          </w:p>
        </w:tc>
      </w:tr>
    </w:tbl>
    <w:p w14:paraId="06D9EE74" w14:textId="77777777" w:rsidR="007D3F4B" w:rsidRDefault="007D3F4B" w:rsidP="006B18D6">
      <w:pPr>
        <w:pStyle w:val="BodyText"/>
        <w:rPr>
          <w:rFonts w:eastAsiaTheme="minorHAnsi"/>
          <w:lang w:eastAsia="en-US"/>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7D3F4B" w:rsidRPr="00D54506" w14:paraId="7DA19C99" w14:textId="77777777" w:rsidTr="00157644">
        <w:trPr>
          <w:cantSplit/>
          <w:trHeight w:val="318"/>
          <w:tblHeader/>
        </w:trPr>
        <w:tc>
          <w:tcPr>
            <w:tcW w:w="1510" w:type="pct"/>
            <w:tcBorders>
              <w:top w:val="single" w:sz="6" w:space="0" w:color="000000"/>
              <w:bottom w:val="single" w:sz="6" w:space="0" w:color="000000"/>
            </w:tcBorders>
            <w:shd w:val="clear" w:color="auto" w:fill="D9D9D9"/>
            <w:vAlign w:val="center"/>
          </w:tcPr>
          <w:p w14:paraId="0B042BF5" w14:textId="77777777" w:rsidR="007D3F4B" w:rsidRPr="00D54506" w:rsidRDefault="007D3F4B" w:rsidP="00157644">
            <w:pPr>
              <w:pStyle w:val="TableHeading"/>
            </w:pPr>
            <w:r w:rsidRPr="00D54506">
              <w:t>Related Routines</w:t>
            </w:r>
          </w:p>
        </w:tc>
        <w:tc>
          <w:tcPr>
            <w:tcW w:w="1529" w:type="pct"/>
            <w:tcBorders>
              <w:bottom w:val="single" w:sz="4" w:space="0" w:color="auto"/>
            </w:tcBorders>
            <w:shd w:val="clear" w:color="auto" w:fill="D9D9D9"/>
          </w:tcPr>
          <w:p w14:paraId="3A1701D6" w14:textId="77777777" w:rsidR="007D3F4B" w:rsidRPr="00D54506" w:rsidRDefault="007D3F4B" w:rsidP="00157644">
            <w:pPr>
              <w:pStyle w:val="TableHeading"/>
            </w:pPr>
            <w:r w:rsidRPr="00D54506">
              <w:t>Routines “Called By”</w:t>
            </w:r>
          </w:p>
        </w:tc>
        <w:tc>
          <w:tcPr>
            <w:tcW w:w="1961" w:type="pct"/>
            <w:tcBorders>
              <w:bottom w:val="single" w:sz="4" w:space="0" w:color="auto"/>
            </w:tcBorders>
            <w:shd w:val="clear" w:color="auto" w:fill="D9D9D9"/>
          </w:tcPr>
          <w:p w14:paraId="1FAE528D" w14:textId="77777777" w:rsidR="007D3F4B" w:rsidRPr="00D54506" w:rsidRDefault="007D3F4B" w:rsidP="00157644">
            <w:pPr>
              <w:pStyle w:val="TableHeading"/>
            </w:pPr>
            <w:r w:rsidRPr="00D54506">
              <w:t xml:space="preserve">Routines “Called”   </w:t>
            </w:r>
          </w:p>
        </w:tc>
      </w:tr>
      <w:tr w:rsidR="007D3F4B" w:rsidRPr="00D54506" w14:paraId="35A0C02B" w14:textId="77777777" w:rsidTr="00157644">
        <w:trPr>
          <w:cantSplit/>
          <w:trHeight w:val="697"/>
        </w:trPr>
        <w:tc>
          <w:tcPr>
            <w:tcW w:w="1510" w:type="pct"/>
            <w:tcBorders>
              <w:top w:val="single" w:sz="6" w:space="0" w:color="000000"/>
              <w:bottom w:val="single" w:sz="6" w:space="0" w:color="000000"/>
            </w:tcBorders>
            <w:shd w:val="clear" w:color="auto" w:fill="D9D9D9"/>
            <w:vAlign w:val="center"/>
          </w:tcPr>
          <w:p w14:paraId="3C018E52" w14:textId="77777777" w:rsidR="007D3F4B" w:rsidRPr="00D54506" w:rsidRDefault="007D3F4B" w:rsidP="00157644">
            <w:pPr>
              <w:pStyle w:val="TableText"/>
              <w:rPr>
                <w:b/>
              </w:rPr>
            </w:pPr>
          </w:p>
        </w:tc>
        <w:tc>
          <w:tcPr>
            <w:tcW w:w="1529" w:type="pct"/>
            <w:tcBorders>
              <w:bottom w:val="single" w:sz="4" w:space="0" w:color="auto"/>
            </w:tcBorders>
            <w:vAlign w:val="center"/>
          </w:tcPr>
          <w:p w14:paraId="22BDB9A1" w14:textId="77777777" w:rsidR="007D3F4B" w:rsidRDefault="007D3F4B" w:rsidP="00157644">
            <w:pPr>
              <w:pStyle w:val="TableText"/>
              <w:rPr>
                <w:rFonts w:ascii="Times New Roman" w:hAnsi="Times New Roman" w:cs="Times New Roman"/>
              </w:rPr>
            </w:pPr>
            <w:r>
              <w:rPr>
                <w:rFonts w:ascii="Times New Roman" w:hAnsi="Times New Roman" w:cs="Times New Roman"/>
              </w:rPr>
              <w:t>RCDPEWL</w:t>
            </w:r>
          </w:p>
          <w:p w14:paraId="52F62948" w14:textId="6CC8F057" w:rsidR="007D3F4B" w:rsidRPr="00AF1EA3" w:rsidRDefault="007D3F4B" w:rsidP="007D3F4B">
            <w:pPr>
              <w:pStyle w:val="TableText"/>
              <w:rPr>
                <w:rFonts w:ascii="Times New Roman" w:hAnsi="Times New Roman" w:cs="Times New Roman"/>
              </w:rPr>
            </w:pPr>
          </w:p>
        </w:tc>
        <w:tc>
          <w:tcPr>
            <w:tcW w:w="1961" w:type="pct"/>
            <w:tcBorders>
              <w:bottom w:val="single" w:sz="4" w:space="0" w:color="auto"/>
            </w:tcBorders>
            <w:vAlign w:val="center"/>
          </w:tcPr>
          <w:p w14:paraId="489AA3BF" w14:textId="12C02050" w:rsidR="007D3F4B" w:rsidRDefault="007D3F4B" w:rsidP="00157644">
            <w:pPr>
              <w:pStyle w:val="TableText"/>
              <w:rPr>
                <w:rFonts w:ascii="Times New Roman" w:hAnsi="Times New Roman" w:cs="Times New Roman"/>
              </w:rPr>
            </w:pPr>
            <w:r>
              <w:rPr>
                <w:rFonts w:ascii="Times New Roman" w:hAnsi="Times New Roman" w:cs="Times New Roman"/>
              </w:rPr>
              <w:t>RCDPEV@VER</w:t>
            </w:r>
          </w:p>
          <w:p w14:paraId="1A16A83B" w14:textId="77777777" w:rsidR="007D3F4B" w:rsidRDefault="007D3F4B" w:rsidP="00157644">
            <w:pPr>
              <w:pStyle w:val="TableText"/>
              <w:rPr>
                <w:rFonts w:ascii="Times New Roman" w:hAnsi="Times New Roman" w:cs="Times New Roman"/>
              </w:rPr>
            </w:pPr>
          </w:p>
          <w:p w14:paraId="7240A903" w14:textId="77777777" w:rsidR="007D3F4B" w:rsidRPr="00D54506" w:rsidRDefault="007D3F4B" w:rsidP="00157644">
            <w:pPr>
              <w:pStyle w:val="TableText"/>
            </w:pPr>
          </w:p>
        </w:tc>
      </w:tr>
    </w:tbl>
    <w:p w14:paraId="5945A998" w14:textId="77777777" w:rsidR="00D42128" w:rsidRDefault="00D42128" w:rsidP="006B18D6">
      <w:pPr>
        <w:pStyle w:val="BodyText"/>
        <w:rPr>
          <w:rFonts w:eastAsiaTheme="minorHAnsi"/>
          <w:lang w:eastAsia="en-US"/>
        </w:rPr>
      </w:pPr>
    </w:p>
    <w:p w14:paraId="34C18253" w14:textId="77777777" w:rsidR="007D3F4B" w:rsidRDefault="007D3F4B" w:rsidP="006B18D6">
      <w:pPr>
        <w:pStyle w:val="BodyText"/>
        <w:rPr>
          <w:rFonts w:eastAsiaTheme="minorHAnsi"/>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7D3F4B" w:rsidRPr="009B3C81" w14:paraId="12732E04" w14:textId="77777777" w:rsidTr="0015764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BFBB59D" w14:textId="77777777" w:rsidR="007D3F4B" w:rsidRPr="009B3C81" w:rsidRDefault="007D3F4B" w:rsidP="00157644">
            <w:pPr>
              <w:spacing w:before="60" w:after="60"/>
              <w:rPr>
                <w:rFonts w:ascii="Arial" w:hAnsi="Arial" w:cs="Arial"/>
                <w:b/>
                <w:bCs/>
                <w:sz w:val="24"/>
              </w:rPr>
            </w:pPr>
            <w:r w:rsidRPr="009B3C81">
              <w:rPr>
                <w:rFonts w:ascii="Arial" w:hAnsi="Arial" w:cs="Arial"/>
                <w:b/>
                <w:bCs/>
                <w:sz w:val="24"/>
              </w:rPr>
              <w:t>Current Logic</w:t>
            </w:r>
          </w:p>
        </w:tc>
      </w:tr>
      <w:tr w:rsidR="007D3F4B" w:rsidRPr="009B3C81" w14:paraId="35C92839" w14:textId="77777777" w:rsidTr="007D3F4B">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D3153" w14:textId="1BF42F8A" w:rsidR="007D3F4B" w:rsidRPr="00867E37" w:rsidRDefault="007D3F4B" w:rsidP="00157644">
            <w:pPr>
              <w:spacing w:before="60" w:after="60"/>
            </w:pPr>
            <w:r w:rsidRPr="007D3F4B">
              <w:rPr>
                <w:b/>
              </w:rPr>
              <w:t>.</w:t>
            </w:r>
          </w:p>
          <w:p w14:paraId="336A0B87" w14:textId="77777777" w:rsidR="007D3F4B" w:rsidRPr="00867E37" w:rsidRDefault="007D3F4B" w:rsidP="00157644">
            <w:pPr>
              <w:spacing w:before="60" w:after="60"/>
            </w:pPr>
            <w:r w:rsidRPr="00867E37">
              <w:t>.</w:t>
            </w:r>
          </w:p>
          <w:p w14:paraId="3C86D708" w14:textId="77777777" w:rsidR="007D3F4B" w:rsidRPr="00867E37" w:rsidRDefault="007D3F4B" w:rsidP="00157644">
            <w:pPr>
              <w:spacing w:before="60" w:after="60"/>
            </w:pPr>
            <w:r w:rsidRPr="00867E37">
              <w:t>.</w:t>
            </w:r>
          </w:p>
          <w:p w14:paraId="60BC6059" w14:textId="60102665" w:rsidR="007D3F4B" w:rsidRPr="00AC08CF" w:rsidRDefault="007D3F4B" w:rsidP="00157644">
            <w:pPr>
              <w:spacing w:before="60" w:after="60"/>
            </w:pPr>
            <w:r w:rsidRPr="00867E37">
              <w:t>PARAMS(SOURCE) ; Retrieve/Edit/Save View Parameters for EEOB Scratchpad Worklist</w:t>
            </w:r>
            <w:r w:rsidRPr="00867E37">
              <w:br/>
              <w:t> ; Input: SOURCE: "MO" - Menu Option / "CV" - Change View</w:t>
            </w:r>
            <w:r w:rsidRPr="00867E37">
              <w:br/>
              <w:t> ;Output: ^TMP("RC_SORTPARM",$J): Order of Payment ("</w:t>
            </w:r>
            <w:proofErr w:type="spellStart"/>
            <w:r w:rsidRPr="00867E37">
              <w:t>N":No</w:t>
            </w:r>
            <w:proofErr w:type="spellEnd"/>
            <w:r w:rsidRPr="00867E37">
              <w:t xml:space="preserve"> Order/"</w:t>
            </w:r>
            <w:proofErr w:type="spellStart"/>
            <w:r w:rsidRPr="00867E37">
              <w:t>F":Zero-Payments</w:t>
            </w:r>
            <w:proofErr w:type="spellEnd"/>
            <w:r w:rsidRPr="00867E37">
              <w:t xml:space="preserve"> First/"</w:t>
            </w:r>
            <w:proofErr w:type="spellStart"/>
            <w:r w:rsidRPr="00867E37">
              <w:t>L":Zero-Payments</w:t>
            </w:r>
            <w:proofErr w:type="spellEnd"/>
            <w:r w:rsidRPr="00867E37">
              <w:t xml:space="preserve"> Last)</w:t>
            </w:r>
            <w:r w:rsidRPr="00867E37">
              <w:br/>
              <w:t> ; ^TMP("RC_EEOBPOST",$J): EEOB Posting Status ("</w:t>
            </w:r>
            <w:proofErr w:type="spellStart"/>
            <w:r w:rsidRPr="00867E37">
              <w:t>P":Posted</w:t>
            </w:r>
            <w:proofErr w:type="spellEnd"/>
            <w:r w:rsidRPr="00867E37">
              <w:t>/"</w:t>
            </w:r>
            <w:proofErr w:type="spellStart"/>
            <w:r w:rsidRPr="00867E37">
              <w:t>U":Unposted</w:t>
            </w:r>
            <w:proofErr w:type="spellEnd"/>
            <w:r w:rsidRPr="00867E37">
              <w:t>/"</w:t>
            </w:r>
            <w:proofErr w:type="spellStart"/>
            <w:r w:rsidRPr="00867E37">
              <w:t>B":Both</w:t>
            </w:r>
            <w:proofErr w:type="spellEnd"/>
            <w:r w:rsidRPr="00867E37">
              <w:t>)</w:t>
            </w:r>
            <w:r w:rsidRPr="00867E37">
              <w:br/>
              <w:t> ; Or RCQUIT=1</w:t>
            </w:r>
            <w:r w:rsidRPr="00867E37">
              <w:br/>
              <w:t> N DIR,X,Y,DUOUT,DTOUT,RCPOSTDF,F,RCXPAR,RCERROR</w:t>
            </w:r>
            <w:r w:rsidRPr="00867E37">
              <w:br/>
              <w:t> ;</w:t>
            </w:r>
            <w:r w:rsidRPr="00867E37">
              <w:br/>
              <w:t> D GETLST^XPAR(.RCXPAR,"USR","RCDPE EDI LOCKBOX WORKLIST","I")</w:t>
            </w:r>
            <w:r w:rsidRPr="00867E37">
              <w:br/>
              <w:t> S RCQUIT=0</w:t>
            </w:r>
            <w:r w:rsidRPr="00867E37">
              <w:br/>
              <w:t> ;</w:t>
            </w:r>
            <w:r w:rsidRPr="00867E37">
              <w:br/>
              <w:t> ; Setting ^TMP with user's saved parameters or System defaults</w:t>
            </w:r>
            <w:r w:rsidRPr="00867E37">
              <w:br/>
              <w:t> I '$D(^TMP($J,"RC_SORTPARM")) D</w:t>
            </w:r>
            <w:r w:rsidRPr="00867E37">
              <w:br/>
              <w:t> . S ^</w:t>
            </w:r>
            <w:proofErr w:type="gramStart"/>
            <w:r w:rsidRPr="00867E37">
              <w:t>TMP(</w:t>
            </w:r>
            <w:proofErr w:type="gramEnd"/>
            <w:r w:rsidRPr="00867E37">
              <w:t>$J,"RC_SORTPARM")=$S($G(RCXPAR("ORDER_OF_PAYMENTS"))'="":RCXPAR("ORDER_OF_PAYMENTS"),1:"N")</w:t>
            </w:r>
            <w:r w:rsidRPr="00867E37">
              <w:br/>
              <w:t> . S ^TMP($J,"RC_EEOBPOST")=$S($G(RCXPAR("EEOB_POSTING_STATUS"))'="":RCXPAR("EEOB_POSTING_STATUS"),1:"U")</w:t>
            </w:r>
            <w:r w:rsidRPr="00867E37">
              <w:br/>
              <w:t> ;</w:t>
            </w:r>
            <w:r w:rsidRPr="00867E37">
              <w:br/>
              <w:t> ; Not coming from Change View action, User Preferences Found, Quit</w:t>
            </w:r>
            <w:r w:rsidRPr="00867E37">
              <w:br/>
            </w:r>
            <w:r w:rsidRPr="007D3F4B">
              <w:rPr>
                <w:b/>
              </w:rPr>
              <w:lastRenderedPageBreak/>
              <w:t> </w:t>
            </w:r>
            <w:r w:rsidRPr="00867E37">
              <w:t>I SOURCE="MO",$G(RCXPAR("EEOB_POSTING_STATUS"))'="" Q</w:t>
            </w:r>
            <w:r w:rsidRPr="00867E37">
              <w:br/>
              <w:t> ;</w:t>
            </w:r>
            <w:r w:rsidRPr="00867E37">
              <w:br/>
              <w:t> ; ORDER OF PAYMENT (No Order/Zero Payment First/Zero Payment Last) Selection</w:t>
            </w:r>
            <w:r w:rsidRPr="00867E37">
              <w:br/>
              <w:t> S RCSORTBY=$G(^TMP($J,"RC_SORTPARM"))</w:t>
            </w:r>
            <w:r w:rsidRPr="00867E37">
              <w:br/>
              <w:t> K DIR S DIR(0)="SA^N:NO ORDER;F:ZERO-PAYMENTS FIRST;L:ZERO-PAYMENTS LAST"</w:t>
            </w:r>
            <w:r w:rsidRPr="00867E37">
              <w:br/>
              <w:t> S DIR("A")="ORDER OF PAYMENT: (N)O ORDER, ZERO-PAYMENTS (F)IRST, ZERO-PAYMENTS (L)AST: "</w:t>
            </w:r>
            <w:r w:rsidRPr="00867E37">
              <w:br/>
              <w:t> S DIR("B")="B" S:RCSORTBY'="" DIR("B")=RCSORTBY</w:t>
            </w:r>
            <w:r w:rsidRPr="00867E37">
              <w:br/>
              <w:t> W ! D ^DIR</w:t>
            </w:r>
            <w:r w:rsidRPr="00867E37">
              <w:br/>
              <w:t> I $D(DTOUT)!$D(DUOUT) S RCQUIT=1 G PARAMSQ</w:t>
            </w:r>
            <w:r w:rsidRPr="00867E37">
              <w:br/>
              <w:t> S ^TMP($J,"RC_SORTPARM")=Y</w:t>
            </w:r>
            <w:r w:rsidRPr="00867E37">
              <w:br/>
              <w:t> ;</w:t>
            </w:r>
            <w:r w:rsidRPr="00867E37">
              <w:br/>
              <w:t> ; EEOB Posting Status (Posted/Unposted/Both) Selection</w:t>
            </w:r>
            <w:r w:rsidRPr="00867E37">
              <w:br/>
              <w:t> S RCPOSTDF=$G(^TMP($J,"RC_EEOBPOST"))</w:t>
            </w:r>
            <w:r w:rsidRPr="00867E37">
              <w:br/>
              <w:t> K DIR S DIR(0)="SA^U:UNPOSTED;P:POSTED;A:ALL"</w:t>
            </w:r>
            <w:r w:rsidRPr="00867E37">
              <w:br/>
              <w:t> S DIR("A")="DISPLAY FOR AUTO-POSTED ERAS: (U)NPOSTED EEOBs, (P)OSTED EEOBs, OR (A)LL: "</w:t>
            </w:r>
            <w:r w:rsidRPr="00867E37">
              <w:br/>
              <w:t> S DIR("B")="U" S:RCPOSTDF'="" DIR("B")=RCPOSTDF</w:t>
            </w:r>
            <w:r w:rsidRPr="00867E37">
              <w:br/>
              <w:t> W ! D ^DIR I $</w:t>
            </w:r>
            <w:proofErr w:type="gramStart"/>
            <w:r w:rsidRPr="00867E37">
              <w:t>D(</w:t>
            </w:r>
            <w:proofErr w:type="gramEnd"/>
            <w:r w:rsidRPr="00867E37">
              <w:t>DTOUT)!$D(DUOUT) S RCQUIT=1 G PARAMSQ</w:t>
            </w:r>
            <w:r w:rsidRPr="00867E37">
              <w:br/>
              <w:t> S ^TMP($J,"RC_EEOBPOST")=Y</w:t>
            </w:r>
            <w:r w:rsidRPr="00867E37">
              <w:br/>
              <w:t> ;</w:t>
            </w:r>
            <w:r w:rsidRPr="00867E37">
              <w:br/>
              <w:t> ; - Save as Preferred View?</w:t>
            </w:r>
            <w:r w:rsidRPr="00867E37">
              <w:br/>
              <w:t> K DIR </w:t>
            </w:r>
            <w:proofErr w:type="gramStart"/>
            <w:r w:rsidRPr="00867E37">
              <w:t>W !</w:t>
            </w:r>
            <w:proofErr w:type="gramEnd"/>
            <w:r w:rsidRPr="00867E37">
              <w:t xml:space="preserve"> S </w:t>
            </w:r>
            <w:proofErr w:type="gramStart"/>
            <w:r w:rsidRPr="00867E37">
              <w:t>DIR(</w:t>
            </w:r>
            <w:proofErr w:type="gramEnd"/>
            <w:r w:rsidRPr="00867E37">
              <w:t>0)="YA",DIR("B")="NO",DIR("A")="DO YOU WANT TO SAVE THIS AS YOUR PREFERRED VIEW (Y/N)? "</w:t>
            </w:r>
            <w:r w:rsidRPr="00867E37">
              <w:br/>
              <w:t> D ^DIR</w:t>
            </w:r>
            <w:r w:rsidRPr="00867E37">
              <w:br/>
              <w:t> I Y=1 D</w:t>
            </w:r>
            <w:r w:rsidRPr="00867E37">
              <w:br/>
              <w:t> . D EN^</w:t>
            </w:r>
            <w:proofErr w:type="gramStart"/>
            <w:r w:rsidRPr="00867E37">
              <w:t>XPAR(</w:t>
            </w:r>
            <w:proofErr w:type="gramEnd"/>
            <w:r w:rsidRPr="00867E37">
              <w:t>DUZ_";VA(200,","RCDPE EDI LOCKBOX WORKLIST","ORDER_OF_PAYMENTS",^TMP($J,"RC_SORTPARM"),.RCERROR)</w:t>
            </w:r>
            <w:r w:rsidRPr="00867E37">
              <w:br/>
              <w:t> . D EN^XPAR(DUZ_";VA(200,","RCDPE EDI LOCKBOX WORKLIST","EEOB_POSTING_STATUS",^TMP($J,"RC_EEOBPOST"),.RCERROR)</w:t>
            </w:r>
            <w:r w:rsidRPr="00867E37">
              <w:br/>
              <w:t> ;</w:t>
            </w:r>
            <w:r w:rsidRPr="00867E37">
              <w:br/>
              <w:t>PARAMSQ ; Quit</w:t>
            </w:r>
            <w:r w:rsidRPr="00867E37">
              <w:br/>
              <w:t> Q</w:t>
            </w:r>
          </w:p>
        </w:tc>
      </w:tr>
    </w:tbl>
    <w:p w14:paraId="0F133856" w14:textId="77777777" w:rsidR="00BB29E9" w:rsidRDefault="00BB29E9" w:rsidP="006B18D6">
      <w:pPr>
        <w:pStyle w:val="BodyText"/>
        <w:rPr>
          <w:rFonts w:eastAsiaTheme="minorHAnsi"/>
          <w:lang w:eastAsia="en-US"/>
        </w:rPr>
      </w:pPr>
    </w:p>
    <w:p w14:paraId="394835B3" w14:textId="77777777" w:rsidR="007D3F4B" w:rsidRDefault="007D3F4B" w:rsidP="006B18D6">
      <w:pPr>
        <w:pStyle w:val="BodyText"/>
        <w:rPr>
          <w:rFonts w:eastAsiaTheme="minorHAnsi"/>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7D3F4B" w:rsidRPr="009B3C81" w14:paraId="585298CB" w14:textId="77777777" w:rsidTr="0015764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048EA56" w14:textId="2F14D948" w:rsidR="007D3F4B" w:rsidRPr="009B3C81" w:rsidRDefault="007D3F4B" w:rsidP="00157644">
            <w:pPr>
              <w:spacing w:before="60" w:after="60"/>
              <w:rPr>
                <w:rFonts w:ascii="Arial" w:hAnsi="Arial" w:cs="Arial"/>
                <w:b/>
                <w:bCs/>
                <w:sz w:val="24"/>
              </w:rPr>
            </w:pPr>
            <w:proofErr w:type="spellStart"/>
            <w:r>
              <w:rPr>
                <w:rFonts w:ascii="Arial" w:hAnsi="Arial" w:cs="Arial"/>
                <w:b/>
                <w:bCs/>
                <w:sz w:val="24"/>
              </w:rPr>
              <w:t>Modifed</w:t>
            </w:r>
            <w:proofErr w:type="spellEnd"/>
            <w:r w:rsidRPr="009B3C81">
              <w:rPr>
                <w:rFonts w:ascii="Arial" w:hAnsi="Arial" w:cs="Arial"/>
                <w:b/>
                <w:bCs/>
                <w:sz w:val="24"/>
              </w:rPr>
              <w:t xml:space="preserve"> Logic</w:t>
            </w:r>
          </w:p>
        </w:tc>
      </w:tr>
      <w:tr w:rsidR="007D3F4B" w:rsidRPr="009B3C81" w14:paraId="22B5F36C" w14:textId="77777777" w:rsidTr="0015764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79D054F" w14:textId="77777777" w:rsidR="007D3F4B" w:rsidRPr="007D3F4B" w:rsidRDefault="007D3F4B" w:rsidP="00157644">
            <w:pPr>
              <w:spacing w:before="60" w:after="60"/>
              <w:rPr>
                <w:b/>
              </w:rPr>
            </w:pPr>
            <w:r w:rsidRPr="007D3F4B">
              <w:rPr>
                <w:b/>
              </w:rPr>
              <w:t>.</w:t>
            </w:r>
          </w:p>
          <w:p w14:paraId="0DE1A403" w14:textId="77777777" w:rsidR="007D3F4B" w:rsidRPr="007D3F4B" w:rsidRDefault="007D3F4B" w:rsidP="00157644">
            <w:pPr>
              <w:spacing w:before="60" w:after="60"/>
              <w:rPr>
                <w:b/>
              </w:rPr>
            </w:pPr>
            <w:r w:rsidRPr="007D3F4B">
              <w:rPr>
                <w:b/>
              </w:rPr>
              <w:t>.</w:t>
            </w:r>
          </w:p>
          <w:p w14:paraId="245DAFB4" w14:textId="77777777" w:rsidR="007D3F4B" w:rsidRPr="007D3F4B" w:rsidRDefault="007D3F4B" w:rsidP="00157644">
            <w:pPr>
              <w:spacing w:before="60" w:after="60"/>
              <w:rPr>
                <w:b/>
              </w:rPr>
            </w:pPr>
            <w:r w:rsidRPr="007D3F4B">
              <w:rPr>
                <w:b/>
              </w:rPr>
              <w:t>.</w:t>
            </w:r>
          </w:p>
          <w:p w14:paraId="7FF91D5F" w14:textId="77777777" w:rsidR="007D3F4B" w:rsidRPr="007D3F4B" w:rsidRDefault="007D3F4B" w:rsidP="00157644">
            <w:pPr>
              <w:spacing w:before="60" w:after="60"/>
              <w:rPr>
                <w:b/>
              </w:rPr>
            </w:pPr>
            <w:r w:rsidRPr="00867E37">
              <w:lastRenderedPageBreak/>
              <w:t>PARAMS(SOURCE) ; Retrieve/Edit/Save View Parameters for EEOB Scratchpad Worklist</w:t>
            </w:r>
            <w:r w:rsidRPr="00867E37">
              <w:br/>
              <w:t> ; Input: SOURCE: "MO" - Menu Option / "CV" - Change View</w:t>
            </w:r>
            <w:r w:rsidRPr="00867E37">
              <w:br/>
              <w:t> ;Output: ^TMP("RC_SORTPARM",$J): Order of Payment ("</w:t>
            </w:r>
            <w:proofErr w:type="spellStart"/>
            <w:r w:rsidRPr="00867E37">
              <w:t>N":No</w:t>
            </w:r>
            <w:proofErr w:type="spellEnd"/>
            <w:r w:rsidRPr="00867E37">
              <w:t xml:space="preserve"> Order/"</w:t>
            </w:r>
            <w:proofErr w:type="spellStart"/>
            <w:r w:rsidRPr="00867E37">
              <w:t>F":Zero-Payments</w:t>
            </w:r>
            <w:proofErr w:type="spellEnd"/>
            <w:r w:rsidRPr="00867E37">
              <w:t xml:space="preserve"> First/"</w:t>
            </w:r>
            <w:proofErr w:type="spellStart"/>
            <w:r w:rsidRPr="00867E37">
              <w:t>L":Zero-Payments</w:t>
            </w:r>
            <w:proofErr w:type="spellEnd"/>
            <w:r w:rsidRPr="00867E37">
              <w:t xml:space="preserve"> Last)</w:t>
            </w:r>
            <w:r w:rsidRPr="00867E37">
              <w:br/>
              <w:t> ; ^TMP("RC_EEOBPOST",$J): EEOB Posting Status ("</w:t>
            </w:r>
            <w:proofErr w:type="spellStart"/>
            <w:r w:rsidRPr="00867E37">
              <w:t>P":Posted</w:t>
            </w:r>
            <w:proofErr w:type="spellEnd"/>
            <w:r w:rsidRPr="00867E37">
              <w:t>/"</w:t>
            </w:r>
            <w:proofErr w:type="spellStart"/>
            <w:r w:rsidRPr="00867E37">
              <w:t>U":Unposted</w:t>
            </w:r>
            <w:proofErr w:type="spellEnd"/>
            <w:r w:rsidRPr="00867E37">
              <w:t>/"</w:t>
            </w:r>
            <w:proofErr w:type="spellStart"/>
            <w:r w:rsidRPr="00867E37">
              <w:t>B":Both</w:t>
            </w:r>
            <w:proofErr w:type="spellEnd"/>
            <w:r w:rsidRPr="00867E37">
              <w:t>)</w:t>
            </w:r>
            <w:r w:rsidRPr="00867E37">
              <w:br/>
              <w:t> ; Or RCQUIT=1</w:t>
            </w:r>
            <w:r w:rsidRPr="00867E37">
              <w:br/>
            </w:r>
            <w:r w:rsidRPr="007D3F4B">
              <w:rPr>
                <w:b/>
              </w:rPr>
              <w:t> </w:t>
            </w:r>
            <w:r w:rsidRPr="007D3F4B">
              <w:rPr>
                <w:b/>
                <w:highlight w:val="yellow"/>
              </w:rPr>
              <w:t>N F,RCXPAR,USEPVW,X,XX,Y                   ; PRCA*4.5*317 added USEPVW,XX</w:t>
            </w:r>
          </w:p>
          <w:p w14:paraId="18AF15E0" w14:textId="77777777" w:rsidR="007D3F4B" w:rsidRPr="007D3F4B" w:rsidRDefault="007D3F4B" w:rsidP="00157644">
            <w:pPr>
              <w:spacing w:before="60" w:after="60"/>
              <w:rPr>
                <w:b/>
              </w:rPr>
            </w:pPr>
            <w:r w:rsidRPr="00867E37">
              <w:t> ;</w:t>
            </w:r>
            <w:r w:rsidRPr="00867E37">
              <w:br/>
              <w:t> D GETLST^</w:t>
            </w:r>
            <w:proofErr w:type="gramStart"/>
            <w:r w:rsidRPr="00867E37">
              <w:t>XPAR(</w:t>
            </w:r>
            <w:proofErr w:type="gramEnd"/>
            <w:r w:rsidRPr="00867E37">
              <w:t>.RCXPAR,"USR","RCDPE EDI LOCKBOX WORKLIST","I")</w:t>
            </w:r>
            <w:r w:rsidRPr="00867E37">
              <w:br/>
              <w:t> S RCQUIT=0</w:t>
            </w:r>
            <w:r w:rsidRPr="00867E37">
              <w:br/>
              <w:t> ;</w:t>
            </w:r>
            <w:r w:rsidRPr="00867E37">
              <w:br/>
              <w:t> ; Setting ^TMP with user's saved parameters or System defaults</w:t>
            </w:r>
            <w:r w:rsidRPr="00867E37">
              <w:br/>
              <w:t> I '$D(^TMP($J,"RC_SORTPARM")) D</w:t>
            </w:r>
            <w:r w:rsidRPr="00867E37">
              <w:br/>
              <w:t> . S ^</w:t>
            </w:r>
            <w:proofErr w:type="gramStart"/>
            <w:r w:rsidRPr="00867E37">
              <w:t>TMP(</w:t>
            </w:r>
            <w:proofErr w:type="gramEnd"/>
            <w:r w:rsidRPr="00867E37">
              <w:t>$J,"RC_SORTPARM")=$S($G(RCXPAR("ORDER_OF_PAYMENTS"))'="":RCXPAR("ORDER_OF_PAYMENTS"),1:"N")</w:t>
            </w:r>
            <w:r w:rsidRPr="00867E37">
              <w:br/>
              <w:t> . S ^TMP($J,"RC_EEOBPOST")=$S($G(RCXPAR("EEOB_POSTING_STATUS"))'="":RCXPAR("EEOB_POSTING_STATUS"),1:"U")</w:t>
            </w:r>
            <w:r w:rsidRPr="00867E37">
              <w:br/>
            </w:r>
            <w:r w:rsidRPr="007D3F4B">
              <w:rPr>
                <w:b/>
              </w:rPr>
              <w:t> </w:t>
            </w:r>
            <w:r w:rsidRPr="007D3F4B">
              <w:rPr>
                <w:b/>
                <w:highlight w:val="yellow"/>
              </w:rPr>
              <w:t>;</w:t>
            </w:r>
            <w:r w:rsidRPr="007D3F4B">
              <w:rPr>
                <w:b/>
                <w:highlight w:val="yellow"/>
              </w:rPr>
              <w:br/>
              <w:t> ; PRCA*4.5*317 Start of added lines</w:t>
            </w:r>
            <w:r w:rsidRPr="007D3F4B">
              <w:rPr>
                <w:b/>
                <w:highlight w:val="yellow"/>
              </w:rPr>
              <w:br/>
              <w:t> ; Ask the user if they want to use the preferred view</w:t>
            </w:r>
            <w:r w:rsidRPr="007D3F4B">
              <w:rPr>
                <w:b/>
                <w:highlight w:val="yellow"/>
              </w:rPr>
              <w:br/>
              <w:t> S USEPVW=0</w:t>
            </w:r>
            <w:r w:rsidRPr="007D3F4B">
              <w:rPr>
                <w:b/>
                <w:highlight w:val="yellow"/>
              </w:rPr>
              <w:br/>
              <w:t> S:$G(RCXPAR("EEOB_POSTING_STATUS")) USEPVW=$$ASKUVW^RCDPEWLA()</w:t>
            </w:r>
            <w:r w:rsidRPr="007D3F4B">
              <w:rPr>
                <w:b/>
                <w:highlight w:val="yellow"/>
              </w:rPr>
              <w:br/>
              <w:t> Q:'USEPVW</w:t>
            </w:r>
            <w:r w:rsidRPr="007D3F4B">
              <w:rPr>
                <w:b/>
                <w:highlight w:val="yellow"/>
              </w:rPr>
              <w:br/>
              <w:t> ; PRCA*4.5*317 End of Added lines</w:t>
            </w:r>
          </w:p>
          <w:p w14:paraId="01688328" w14:textId="77777777" w:rsidR="007D3F4B" w:rsidRPr="007D3F4B" w:rsidRDefault="007D3F4B" w:rsidP="00157644">
            <w:pPr>
              <w:spacing w:before="60" w:after="60"/>
              <w:rPr>
                <w:b/>
              </w:rPr>
            </w:pPr>
            <w:r w:rsidRPr="007D3F4B">
              <w:rPr>
                <w:b/>
              </w:rPr>
              <w:t> ;</w:t>
            </w:r>
            <w:r w:rsidRPr="007D3F4B">
              <w:rPr>
                <w:b/>
              </w:rPr>
              <w:br/>
              <w:t> </w:t>
            </w:r>
            <w:r w:rsidRPr="00867E37">
              <w:t>; Not coming from Change View action, User Preferences Found, Quit</w:t>
            </w:r>
            <w:r w:rsidRPr="00867E37">
              <w:br/>
            </w:r>
            <w:r w:rsidRPr="007D3F4B">
              <w:rPr>
                <w:b/>
              </w:rPr>
              <w:t> </w:t>
            </w:r>
            <w:r w:rsidRPr="007D3F4B">
              <w:rPr>
                <w:b/>
                <w:highlight w:val="yellow"/>
              </w:rPr>
              <w:t>; PRCA*4.5*317 Replaced $G(RCXPAR("EEOB_POSTING_STATUS"))'="" with USEPVW below</w:t>
            </w:r>
            <w:r w:rsidRPr="007D3F4B">
              <w:rPr>
                <w:b/>
                <w:highlight w:val="yellow"/>
              </w:rPr>
              <w:br/>
              <w:t> I SOURCE="MO",USEPVW Q</w:t>
            </w:r>
          </w:p>
          <w:p w14:paraId="73BC87E3" w14:textId="217C530D" w:rsidR="007D3F4B" w:rsidRPr="00AC08CF" w:rsidRDefault="007D3F4B" w:rsidP="00157644">
            <w:pPr>
              <w:spacing w:before="60" w:after="60"/>
            </w:pPr>
            <w:r w:rsidRPr="007D3F4B">
              <w:rPr>
                <w:b/>
              </w:rPr>
              <w:t> </w:t>
            </w:r>
            <w:r w:rsidRPr="00867E37">
              <w:t>;</w:t>
            </w:r>
            <w:r w:rsidRPr="00867E37">
              <w:br/>
              <w:t> ; ORDER OF PAYMENT (No Order/Zero Payment First/Zero Payment Last) Selection</w:t>
            </w:r>
            <w:r w:rsidRPr="00867E37">
              <w:br/>
              <w:t> S RCSORTBY=$G(^TMP($J,"RC_SORTPARM"))</w:t>
            </w:r>
            <w:r w:rsidRPr="00867E37">
              <w:br/>
              <w:t> K DIR S DIR(0)="SA^N:NO ORDER;F:ZERO-PAYMENTS FIRST;L:ZERO-PAYMENTS LAST"</w:t>
            </w:r>
            <w:r w:rsidRPr="00867E37">
              <w:br/>
              <w:t> S DIR("A")="ORDER OF PAYMENT: (N)O ORDER, ZERO-PAYMENTS (F)IRST, ZERO-PAYMENTS (L)AST: "</w:t>
            </w:r>
            <w:r w:rsidRPr="00867E37">
              <w:br/>
              <w:t> S DIR("B")="B" S:RCSORTBY'="" DIR("B")=RCSORTBY</w:t>
            </w:r>
            <w:r w:rsidRPr="00867E37">
              <w:br/>
              <w:t> W ! D ^DIR</w:t>
            </w:r>
            <w:r w:rsidRPr="00867E37">
              <w:br/>
              <w:t> I $D(DTOUT)!$D(DUOUT) S RCQUIT=1 G PARAMSQ</w:t>
            </w:r>
            <w:r w:rsidRPr="00867E37">
              <w:br/>
              <w:t> S ^TMP($J,"RC_SORTPARM")=Y</w:t>
            </w:r>
            <w:r w:rsidRPr="00867E37">
              <w:br/>
            </w:r>
            <w:r w:rsidRPr="007D3F4B">
              <w:rPr>
                <w:b/>
              </w:rPr>
              <w:lastRenderedPageBreak/>
              <w:t> </w:t>
            </w:r>
            <w:r w:rsidRPr="00867E37">
              <w:t>;</w:t>
            </w:r>
            <w:r w:rsidRPr="00867E37">
              <w:br/>
              <w:t> ; EEOB Posting Status (Posted/Unposted/Both) Selection</w:t>
            </w:r>
            <w:r w:rsidRPr="00867E37">
              <w:br/>
              <w:t> S RCPOSTDF=$G(^TMP($J,"RC_EEOBPOST"))</w:t>
            </w:r>
            <w:r w:rsidRPr="00867E37">
              <w:br/>
              <w:t> K DIR S DIR(0)="SA^U:UNPOSTED;P:POSTED;A:ALL"</w:t>
            </w:r>
            <w:r w:rsidRPr="00867E37">
              <w:br/>
              <w:t> S DIR("A")="DISPLAY FOR AUTO-POSTED ERAS: (U)NPOSTED EEOBs, (P)OSTED EEOBs, OR (A)LL: "</w:t>
            </w:r>
            <w:r w:rsidRPr="00867E37">
              <w:br/>
              <w:t> S DIR("B")="U" S:RCPOSTDF'="" DIR("B")=RCPOSTDF</w:t>
            </w:r>
            <w:r w:rsidRPr="00867E37">
              <w:br/>
              <w:t> W ! D ^DIR I $</w:t>
            </w:r>
            <w:proofErr w:type="gramStart"/>
            <w:r w:rsidRPr="00867E37">
              <w:t>D(</w:t>
            </w:r>
            <w:proofErr w:type="gramEnd"/>
            <w:r w:rsidRPr="00867E37">
              <w:t>DTOUT)!$D(DUOUT) S RCQUIT=1 G PARAMSQ</w:t>
            </w:r>
            <w:r w:rsidRPr="00867E37">
              <w:br/>
              <w:t> S ^TMP($J,"RC_EEOBPOST")=Y</w:t>
            </w:r>
            <w:r w:rsidRPr="00867E37">
              <w:br/>
              <w:t> ;</w:t>
            </w:r>
            <w:r w:rsidRPr="00867E37">
              <w:br/>
              <w:t> ; - Save as Preferred View?</w:t>
            </w:r>
            <w:r w:rsidRPr="00867E37">
              <w:br/>
              <w:t> K DIR </w:t>
            </w:r>
            <w:proofErr w:type="gramStart"/>
            <w:r w:rsidRPr="00867E37">
              <w:t>W !</w:t>
            </w:r>
            <w:proofErr w:type="gramEnd"/>
            <w:r w:rsidRPr="00867E37">
              <w:t xml:space="preserve"> S </w:t>
            </w:r>
            <w:proofErr w:type="gramStart"/>
            <w:r w:rsidRPr="00867E37">
              <w:t>DIR(</w:t>
            </w:r>
            <w:proofErr w:type="gramEnd"/>
            <w:r w:rsidRPr="00867E37">
              <w:t>0)="YA",DIR("B")="NO",DIR("A")="DO YOU WANT TO SAVE THIS AS YOUR PREFERRED VIEW (Y/N)? "</w:t>
            </w:r>
            <w:r w:rsidRPr="00867E37">
              <w:br/>
              <w:t> D ^DIR</w:t>
            </w:r>
            <w:r w:rsidRPr="00867E37">
              <w:br/>
              <w:t> I Y=1 D</w:t>
            </w:r>
            <w:r w:rsidRPr="00867E37">
              <w:br/>
              <w:t> . D EN^</w:t>
            </w:r>
            <w:proofErr w:type="gramStart"/>
            <w:r w:rsidRPr="00867E37">
              <w:t>XPAR(</w:t>
            </w:r>
            <w:proofErr w:type="gramEnd"/>
            <w:r w:rsidRPr="00867E37">
              <w:t>DUZ_";VA(200,","RCDPE EDI LOCKBOX WORKLIST","ORDER_OF_PAYMENTS",^TMP($J,"RC_SORTPARM"),.RCERROR)</w:t>
            </w:r>
            <w:r w:rsidRPr="00867E37">
              <w:br/>
              <w:t> . D EN^XPAR(DUZ_";VA(200,","RCDPE EDI LOCKBOX WORKLIST","EEOB_POSTING_STATUS",^TMP($J,"RC_EEOBPOST"),.RCERROR)</w:t>
            </w:r>
            <w:r w:rsidRPr="00867E37">
              <w:br/>
              <w:t> ;</w:t>
            </w:r>
            <w:r w:rsidRPr="00867E37">
              <w:br/>
              <w:t>PARAMSQ ; Quit</w:t>
            </w:r>
            <w:r w:rsidRPr="00867E37">
              <w:br/>
              <w:t> Q</w:t>
            </w:r>
          </w:p>
        </w:tc>
      </w:tr>
    </w:tbl>
    <w:p w14:paraId="017C1547" w14:textId="77777777" w:rsidR="007D3F4B" w:rsidRDefault="007D3F4B" w:rsidP="006B18D6">
      <w:pPr>
        <w:pStyle w:val="BodyText"/>
        <w:rPr>
          <w:rFonts w:eastAsiaTheme="minorHAnsi"/>
          <w:lang w:eastAsia="en-US"/>
        </w:rPr>
      </w:pPr>
    </w:p>
    <w:p w14:paraId="17A14E9A" w14:textId="3179D99A" w:rsidR="00D42128" w:rsidRDefault="00D42128" w:rsidP="006B18D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FA631A" w:rsidRPr="00D54506" w14:paraId="5341C96B" w14:textId="77777777" w:rsidTr="00157644">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556B391" w14:textId="77777777" w:rsidR="00FA631A" w:rsidRPr="00D54506" w:rsidRDefault="00FA631A" w:rsidP="00157644">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A3375F9" w14:textId="77777777" w:rsidR="00FA631A" w:rsidRPr="00D54506" w:rsidRDefault="00FA631A" w:rsidP="00157644">
            <w:pPr>
              <w:pStyle w:val="TableHeading"/>
            </w:pPr>
            <w:r w:rsidRPr="00D54506">
              <w:t>Activities</w:t>
            </w:r>
          </w:p>
        </w:tc>
      </w:tr>
      <w:tr w:rsidR="00FA631A" w:rsidRPr="00D54506" w14:paraId="31C2E599" w14:textId="77777777" w:rsidTr="00157644">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DD8E04B" w14:textId="77777777" w:rsidR="00FA631A" w:rsidRPr="00806FC9" w:rsidRDefault="00FA631A" w:rsidP="00157644">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4216F98" w14:textId="2592F619" w:rsidR="00FA631A" w:rsidRPr="00806FC9" w:rsidRDefault="00FA631A" w:rsidP="00157644">
            <w:pPr>
              <w:pStyle w:val="TableHeading"/>
            </w:pPr>
            <w:r>
              <w:t>RCDPEAA1</w:t>
            </w:r>
          </w:p>
        </w:tc>
      </w:tr>
      <w:tr w:rsidR="00FA631A" w:rsidRPr="00D54506" w14:paraId="6354EFA4" w14:textId="77777777" w:rsidTr="00157644">
        <w:trPr>
          <w:cantSplit/>
        </w:trPr>
        <w:tc>
          <w:tcPr>
            <w:tcW w:w="1510" w:type="pct"/>
            <w:shd w:val="clear" w:color="auto" w:fill="D9D9D9"/>
            <w:vAlign w:val="center"/>
          </w:tcPr>
          <w:p w14:paraId="1CEEEE15" w14:textId="77777777" w:rsidR="00FA631A" w:rsidRPr="00D54506" w:rsidRDefault="00FA631A" w:rsidP="00157644">
            <w:pPr>
              <w:pStyle w:val="TableText"/>
              <w:rPr>
                <w:b/>
              </w:rPr>
            </w:pPr>
            <w:r w:rsidRPr="00D54506">
              <w:rPr>
                <w:b/>
              </w:rPr>
              <w:t>Enhancement Category</w:t>
            </w:r>
          </w:p>
        </w:tc>
        <w:tc>
          <w:tcPr>
            <w:tcW w:w="613" w:type="pct"/>
            <w:gridSpan w:val="2"/>
            <w:tcBorders>
              <w:right w:val="nil"/>
            </w:tcBorders>
          </w:tcPr>
          <w:p w14:paraId="15306AC2" w14:textId="77777777" w:rsidR="00FA631A" w:rsidRPr="00D54506" w:rsidRDefault="00FA631A" w:rsidP="00157644">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7D7C40C1" w14:textId="77777777" w:rsidR="00FA631A" w:rsidRPr="00D54506" w:rsidRDefault="00FA631A" w:rsidP="00157644">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0E1B53">
              <w:rPr>
                <w:rFonts w:ascii="Garamond" w:hAnsi="Garamond"/>
              </w:rPr>
            </w:r>
            <w:r w:rsidR="000E1B53">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2"/>
            <w:tcBorders>
              <w:left w:val="nil"/>
              <w:right w:val="nil"/>
            </w:tcBorders>
          </w:tcPr>
          <w:p w14:paraId="22CD39BB" w14:textId="77777777" w:rsidR="00FA631A" w:rsidRPr="00D54506" w:rsidRDefault="00FA631A" w:rsidP="0015764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362C7A19" w14:textId="77777777" w:rsidR="00FA631A" w:rsidRPr="00D54506" w:rsidRDefault="00FA631A" w:rsidP="0015764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0E1B53">
              <w:rPr>
                <w:rFonts w:ascii="Garamond" w:hAnsi="Garamond"/>
              </w:rPr>
            </w:r>
            <w:r w:rsidR="000E1B53">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FA631A" w:rsidRPr="00D54506" w14:paraId="1EA9EEFC" w14:textId="77777777" w:rsidTr="00157644">
        <w:trPr>
          <w:cantSplit/>
        </w:trPr>
        <w:tc>
          <w:tcPr>
            <w:tcW w:w="1510" w:type="pct"/>
            <w:shd w:val="clear" w:color="auto" w:fill="D9D9D9"/>
            <w:vAlign w:val="center"/>
          </w:tcPr>
          <w:p w14:paraId="4C7A4942" w14:textId="77777777" w:rsidR="00FA631A" w:rsidRPr="00D54506" w:rsidRDefault="00FA631A" w:rsidP="00157644">
            <w:pPr>
              <w:pStyle w:val="TableText"/>
              <w:rPr>
                <w:b/>
              </w:rPr>
            </w:pPr>
            <w:r w:rsidRPr="00D54506">
              <w:rPr>
                <w:b/>
              </w:rPr>
              <w:t>RTM</w:t>
            </w:r>
          </w:p>
        </w:tc>
        <w:tc>
          <w:tcPr>
            <w:tcW w:w="3490" w:type="pct"/>
            <w:gridSpan w:val="8"/>
          </w:tcPr>
          <w:p w14:paraId="0A594B49" w14:textId="77777777" w:rsidR="00FA631A" w:rsidRPr="00D54506" w:rsidRDefault="00FA631A" w:rsidP="00157644">
            <w:pPr>
              <w:pStyle w:val="TableText"/>
              <w:rPr>
                <w:rFonts w:ascii="Garamond" w:hAnsi="Garamond"/>
                <w:iCs/>
              </w:rPr>
            </w:pPr>
          </w:p>
        </w:tc>
      </w:tr>
      <w:tr w:rsidR="00FA631A" w:rsidRPr="00D54506" w14:paraId="44B50319" w14:textId="77777777" w:rsidTr="00157644">
        <w:trPr>
          <w:cantSplit/>
        </w:trPr>
        <w:tc>
          <w:tcPr>
            <w:tcW w:w="1510" w:type="pct"/>
            <w:tcBorders>
              <w:bottom w:val="single" w:sz="6" w:space="0" w:color="000000"/>
            </w:tcBorders>
            <w:shd w:val="clear" w:color="auto" w:fill="D9D9D9"/>
            <w:vAlign w:val="center"/>
          </w:tcPr>
          <w:p w14:paraId="78420D9D" w14:textId="77777777" w:rsidR="00FA631A" w:rsidRPr="00D54506" w:rsidRDefault="00FA631A" w:rsidP="00157644">
            <w:pPr>
              <w:pStyle w:val="TableText"/>
              <w:rPr>
                <w:b/>
              </w:rPr>
            </w:pPr>
            <w:r w:rsidRPr="00D54506">
              <w:rPr>
                <w:b/>
              </w:rPr>
              <w:t>Related Options</w:t>
            </w:r>
          </w:p>
        </w:tc>
        <w:tc>
          <w:tcPr>
            <w:tcW w:w="3490" w:type="pct"/>
            <w:gridSpan w:val="8"/>
            <w:tcBorders>
              <w:bottom w:val="single" w:sz="4" w:space="0" w:color="auto"/>
            </w:tcBorders>
          </w:tcPr>
          <w:p w14:paraId="19113899" w14:textId="77777777" w:rsidR="00FA631A" w:rsidRPr="00D54506" w:rsidRDefault="00FA631A" w:rsidP="00157644">
            <w:pPr>
              <w:pStyle w:val="TableText"/>
              <w:rPr>
                <w:rFonts w:ascii="Garamond" w:hAnsi="Garamond"/>
              </w:rPr>
            </w:pPr>
          </w:p>
        </w:tc>
      </w:tr>
      <w:tr w:rsidR="00FA631A" w:rsidRPr="00D54506" w14:paraId="4598CC24" w14:textId="77777777" w:rsidTr="00157644">
        <w:trPr>
          <w:cantSplit/>
          <w:tblHeader/>
        </w:trPr>
        <w:tc>
          <w:tcPr>
            <w:tcW w:w="1510" w:type="pct"/>
            <w:shd w:val="clear" w:color="auto" w:fill="D9D9D9" w:themeFill="background1" w:themeFillShade="D9"/>
            <w:vAlign w:val="center"/>
          </w:tcPr>
          <w:p w14:paraId="6F44B4CA" w14:textId="77777777" w:rsidR="00FA631A" w:rsidRPr="00D54506" w:rsidRDefault="00FA631A" w:rsidP="00157644">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39D89A00" w14:textId="77777777" w:rsidR="00FA631A" w:rsidRPr="00D54506" w:rsidRDefault="00FA631A" w:rsidP="00157644">
            <w:pPr>
              <w:pStyle w:val="TableHeading"/>
            </w:pPr>
            <w:r w:rsidRPr="00D54506">
              <w:t>Activities</w:t>
            </w:r>
          </w:p>
        </w:tc>
      </w:tr>
      <w:tr w:rsidR="00FA631A" w:rsidRPr="00D54506" w14:paraId="34CF6F9D" w14:textId="77777777" w:rsidTr="00157644">
        <w:trPr>
          <w:cantSplit/>
        </w:trPr>
        <w:tc>
          <w:tcPr>
            <w:tcW w:w="1510" w:type="pct"/>
            <w:tcBorders>
              <w:top w:val="single" w:sz="6" w:space="0" w:color="000000"/>
            </w:tcBorders>
            <w:shd w:val="clear" w:color="auto" w:fill="D9D9D9"/>
            <w:vAlign w:val="center"/>
          </w:tcPr>
          <w:p w14:paraId="11DC4843" w14:textId="77777777" w:rsidR="00FA631A" w:rsidRPr="00E32858" w:rsidRDefault="00FA631A" w:rsidP="00157644">
            <w:pPr>
              <w:pStyle w:val="TableText"/>
              <w:rPr>
                <w:b/>
              </w:rPr>
            </w:pPr>
            <w:r w:rsidRPr="00E32858">
              <w:rPr>
                <w:b/>
              </w:rPr>
              <w:t>Data Dictionary (DD) References</w:t>
            </w:r>
          </w:p>
        </w:tc>
        <w:tc>
          <w:tcPr>
            <w:tcW w:w="3490" w:type="pct"/>
            <w:gridSpan w:val="8"/>
          </w:tcPr>
          <w:p w14:paraId="4ACCFB3F" w14:textId="77777777" w:rsidR="00FA631A" w:rsidRPr="00D54506" w:rsidRDefault="00FA631A" w:rsidP="00157644">
            <w:pPr>
              <w:pStyle w:val="TableText"/>
              <w:rPr>
                <w:rFonts w:ascii="Garamond" w:hAnsi="Garamond"/>
              </w:rPr>
            </w:pPr>
          </w:p>
        </w:tc>
      </w:tr>
      <w:tr w:rsidR="00FA631A" w:rsidRPr="00D54506" w14:paraId="4463A0DC" w14:textId="77777777" w:rsidTr="00157644">
        <w:trPr>
          <w:cantSplit/>
        </w:trPr>
        <w:tc>
          <w:tcPr>
            <w:tcW w:w="1510" w:type="pct"/>
            <w:shd w:val="clear" w:color="auto" w:fill="D9D9D9"/>
            <w:vAlign w:val="center"/>
          </w:tcPr>
          <w:p w14:paraId="14F997B4" w14:textId="77777777" w:rsidR="00FA631A" w:rsidRPr="00E32858" w:rsidRDefault="00FA631A" w:rsidP="00157644">
            <w:pPr>
              <w:pStyle w:val="TableText"/>
              <w:rPr>
                <w:b/>
              </w:rPr>
            </w:pPr>
            <w:r w:rsidRPr="00E32858">
              <w:rPr>
                <w:b/>
              </w:rPr>
              <w:t>Related Protocols</w:t>
            </w:r>
          </w:p>
        </w:tc>
        <w:tc>
          <w:tcPr>
            <w:tcW w:w="3490" w:type="pct"/>
            <w:gridSpan w:val="8"/>
          </w:tcPr>
          <w:p w14:paraId="463D9AAC" w14:textId="77777777" w:rsidR="00FA631A" w:rsidRPr="00D54506" w:rsidRDefault="00FA631A" w:rsidP="00157644">
            <w:pPr>
              <w:pStyle w:val="TableText"/>
              <w:rPr>
                <w:rFonts w:ascii="Garamond" w:hAnsi="Garamond"/>
              </w:rPr>
            </w:pPr>
          </w:p>
        </w:tc>
      </w:tr>
      <w:tr w:rsidR="00FA631A" w:rsidRPr="00D54506" w14:paraId="74ADB68E" w14:textId="77777777" w:rsidTr="00157644">
        <w:trPr>
          <w:cantSplit/>
        </w:trPr>
        <w:tc>
          <w:tcPr>
            <w:tcW w:w="1510" w:type="pct"/>
            <w:shd w:val="clear" w:color="auto" w:fill="D9D9D9"/>
            <w:vAlign w:val="center"/>
          </w:tcPr>
          <w:p w14:paraId="3D1EF2BC" w14:textId="77777777" w:rsidR="00FA631A" w:rsidRPr="00E32858" w:rsidRDefault="00FA631A" w:rsidP="00157644">
            <w:pPr>
              <w:pStyle w:val="TableText"/>
              <w:rPr>
                <w:b/>
              </w:rPr>
            </w:pPr>
            <w:r w:rsidRPr="00E32858">
              <w:rPr>
                <w:b/>
              </w:rPr>
              <w:t>Related Integration Control Registrations (ICRs)</w:t>
            </w:r>
          </w:p>
        </w:tc>
        <w:tc>
          <w:tcPr>
            <w:tcW w:w="3490" w:type="pct"/>
            <w:gridSpan w:val="8"/>
            <w:tcBorders>
              <w:bottom w:val="single" w:sz="6" w:space="0" w:color="000000"/>
            </w:tcBorders>
          </w:tcPr>
          <w:p w14:paraId="6752F5D4" w14:textId="77777777" w:rsidR="00FA631A" w:rsidRPr="00D54506" w:rsidRDefault="00FA631A" w:rsidP="00157644">
            <w:pPr>
              <w:pStyle w:val="TableText"/>
              <w:rPr>
                <w:rFonts w:ascii="Garamond" w:hAnsi="Garamond"/>
              </w:rPr>
            </w:pPr>
          </w:p>
        </w:tc>
      </w:tr>
      <w:tr w:rsidR="00FA631A" w:rsidRPr="00D54506" w14:paraId="20FC8DB9" w14:textId="77777777" w:rsidTr="00157644">
        <w:trPr>
          <w:cantSplit/>
        </w:trPr>
        <w:tc>
          <w:tcPr>
            <w:tcW w:w="1510" w:type="pct"/>
            <w:tcBorders>
              <w:right w:val="single" w:sz="4" w:space="0" w:color="auto"/>
            </w:tcBorders>
            <w:shd w:val="clear" w:color="auto" w:fill="D9D9D9"/>
            <w:vAlign w:val="center"/>
          </w:tcPr>
          <w:p w14:paraId="47415F0B" w14:textId="77777777" w:rsidR="00FA631A" w:rsidRPr="00E32858" w:rsidRDefault="00FA631A" w:rsidP="00157644">
            <w:pPr>
              <w:pStyle w:val="TableText"/>
              <w:rPr>
                <w:b/>
              </w:rPr>
            </w:pPr>
            <w:r w:rsidRPr="00E32858">
              <w:rPr>
                <w:b/>
              </w:rPr>
              <w:t>Data Passing</w:t>
            </w:r>
          </w:p>
        </w:tc>
        <w:tc>
          <w:tcPr>
            <w:tcW w:w="519" w:type="pct"/>
            <w:tcBorders>
              <w:left w:val="single" w:sz="4" w:space="0" w:color="auto"/>
              <w:right w:val="nil"/>
            </w:tcBorders>
          </w:tcPr>
          <w:p w14:paraId="31E813C5" w14:textId="77777777" w:rsidR="00FA631A" w:rsidRPr="00D54506" w:rsidRDefault="00FA631A"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2F4B4030" w14:textId="77777777" w:rsidR="00FA631A" w:rsidRPr="00D54506" w:rsidRDefault="00FA631A"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74EA402F" w14:textId="77777777" w:rsidR="00FA631A" w:rsidRPr="00D54506" w:rsidRDefault="00FA631A"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59AD479B" w14:textId="77777777" w:rsidR="00FA631A" w:rsidRPr="00D54506" w:rsidRDefault="00FA631A"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67A0DAF3" w14:textId="77777777" w:rsidR="00FA631A" w:rsidRPr="00D54506" w:rsidRDefault="00FA631A" w:rsidP="00157644">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0E1B53">
              <w:rPr>
                <w:rFonts w:ascii="Garamond" w:hAnsi="Garamond"/>
                <w:iCs/>
              </w:rPr>
            </w:r>
            <w:r w:rsidR="000E1B53">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FA631A" w:rsidRPr="00D54506" w14:paraId="6C9FD06C" w14:textId="77777777" w:rsidTr="00157644">
        <w:trPr>
          <w:cantSplit/>
        </w:trPr>
        <w:tc>
          <w:tcPr>
            <w:tcW w:w="1510" w:type="pct"/>
            <w:shd w:val="clear" w:color="auto" w:fill="D9D9D9"/>
            <w:vAlign w:val="center"/>
          </w:tcPr>
          <w:p w14:paraId="13D5A5D6" w14:textId="77777777" w:rsidR="00FA631A" w:rsidRPr="00E32858" w:rsidRDefault="00FA631A" w:rsidP="00157644">
            <w:pPr>
              <w:pStyle w:val="TableText"/>
              <w:rPr>
                <w:b/>
              </w:rPr>
            </w:pPr>
            <w:r w:rsidRPr="00E32858">
              <w:rPr>
                <w:b/>
              </w:rPr>
              <w:lastRenderedPageBreak/>
              <w:t>Input Attribute Name and Definition</w:t>
            </w:r>
          </w:p>
        </w:tc>
        <w:tc>
          <w:tcPr>
            <w:tcW w:w="3490" w:type="pct"/>
            <w:gridSpan w:val="8"/>
          </w:tcPr>
          <w:p w14:paraId="0647BBFE" w14:textId="77777777" w:rsidR="00FA631A" w:rsidRPr="00D54506" w:rsidRDefault="00FA631A" w:rsidP="00157644">
            <w:pPr>
              <w:pStyle w:val="TableText"/>
              <w:rPr>
                <w:rFonts w:ascii="Garamond" w:hAnsi="Garamond"/>
              </w:rPr>
            </w:pPr>
            <w:r w:rsidRPr="00D54506">
              <w:rPr>
                <w:rFonts w:ascii="Garamond" w:hAnsi="Garamond"/>
              </w:rPr>
              <w:t>Name:</w:t>
            </w:r>
          </w:p>
          <w:p w14:paraId="0903AA10" w14:textId="77777777" w:rsidR="00FA631A" w:rsidRPr="00D54506" w:rsidRDefault="00FA631A" w:rsidP="00157644">
            <w:pPr>
              <w:pStyle w:val="TableText"/>
              <w:rPr>
                <w:rFonts w:ascii="Garamond" w:hAnsi="Garamond"/>
              </w:rPr>
            </w:pPr>
            <w:r w:rsidRPr="00D54506">
              <w:rPr>
                <w:rFonts w:ascii="Garamond" w:hAnsi="Garamond"/>
              </w:rPr>
              <w:t>Definition:</w:t>
            </w:r>
          </w:p>
        </w:tc>
      </w:tr>
      <w:tr w:rsidR="00FA631A" w:rsidRPr="00D54506" w14:paraId="4B7D897F" w14:textId="77777777" w:rsidTr="00157644">
        <w:trPr>
          <w:cantSplit/>
        </w:trPr>
        <w:tc>
          <w:tcPr>
            <w:tcW w:w="1510" w:type="pct"/>
            <w:shd w:val="clear" w:color="auto" w:fill="D9D9D9"/>
            <w:vAlign w:val="center"/>
          </w:tcPr>
          <w:p w14:paraId="4A0BAA4E" w14:textId="77777777" w:rsidR="00FA631A" w:rsidRPr="00E32858" w:rsidRDefault="00FA631A" w:rsidP="00157644">
            <w:pPr>
              <w:pStyle w:val="TableText"/>
              <w:rPr>
                <w:b/>
              </w:rPr>
            </w:pPr>
            <w:r w:rsidRPr="00E32858">
              <w:rPr>
                <w:b/>
              </w:rPr>
              <w:t>Output Attribute Name and Definition</w:t>
            </w:r>
          </w:p>
        </w:tc>
        <w:tc>
          <w:tcPr>
            <w:tcW w:w="3490" w:type="pct"/>
            <w:gridSpan w:val="8"/>
          </w:tcPr>
          <w:p w14:paraId="3C9161E8" w14:textId="77777777" w:rsidR="00FA631A" w:rsidRPr="00D54506" w:rsidRDefault="00FA631A" w:rsidP="00157644">
            <w:pPr>
              <w:pStyle w:val="TableText"/>
              <w:rPr>
                <w:rFonts w:ascii="Garamond" w:hAnsi="Garamond"/>
              </w:rPr>
            </w:pPr>
            <w:r w:rsidRPr="00D54506">
              <w:rPr>
                <w:rFonts w:ascii="Garamond" w:hAnsi="Garamond"/>
              </w:rPr>
              <w:t>Name:</w:t>
            </w:r>
          </w:p>
          <w:p w14:paraId="3065C684" w14:textId="77777777" w:rsidR="00FA631A" w:rsidRPr="00D54506" w:rsidRDefault="00FA631A" w:rsidP="00157644">
            <w:pPr>
              <w:pStyle w:val="TableText"/>
              <w:rPr>
                <w:rFonts w:ascii="Garamond" w:hAnsi="Garamond"/>
              </w:rPr>
            </w:pPr>
            <w:r w:rsidRPr="00D54506">
              <w:rPr>
                <w:rFonts w:ascii="Garamond" w:hAnsi="Garamond"/>
              </w:rPr>
              <w:t>Definition:</w:t>
            </w:r>
          </w:p>
        </w:tc>
      </w:tr>
    </w:tbl>
    <w:p w14:paraId="6E099F63" w14:textId="77777777" w:rsidR="00D42128" w:rsidRPr="00D42128" w:rsidRDefault="00D42128" w:rsidP="00D42128"/>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FA631A" w:rsidRPr="00D54506" w14:paraId="756FB04C" w14:textId="77777777" w:rsidTr="00157644">
        <w:trPr>
          <w:cantSplit/>
          <w:trHeight w:val="318"/>
          <w:tblHeader/>
        </w:trPr>
        <w:tc>
          <w:tcPr>
            <w:tcW w:w="1510" w:type="pct"/>
            <w:tcBorders>
              <w:top w:val="single" w:sz="6" w:space="0" w:color="000000"/>
              <w:bottom w:val="single" w:sz="6" w:space="0" w:color="000000"/>
            </w:tcBorders>
            <w:shd w:val="clear" w:color="auto" w:fill="D9D9D9"/>
            <w:vAlign w:val="center"/>
          </w:tcPr>
          <w:p w14:paraId="0675ED4C" w14:textId="77777777" w:rsidR="00FA631A" w:rsidRPr="00D54506" w:rsidRDefault="00FA631A" w:rsidP="00157644">
            <w:pPr>
              <w:pStyle w:val="TableHeading"/>
            </w:pPr>
            <w:r w:rsidRPr="00D54506">
              <w:t>Related Routines</w:t>
            </w:r>
          </w:p>
        </w:tc>
        <w:tc>
          <w:tcPr>
            <w:tcW w:w="1529" w:type="pct"/>
            <w:tcBorders>
              <w:bottom w:val="single" w:sz="4" w:space="0" w:color="auto"/>
            </w:tcBorders>
            <w:shd w:val="clear" w:color="auto" w:fill="D9D9D9"/>
          </w:tcPr>
          <w:p w14:paraId="751D2EA9" w14:textId="77777777" w:rsidR="00FA631A" w:rsidRPr="00D54506" w:rsidRDefault="00FA631A" w:rsidP="00157644">
            <w:pPr>
              <w:pStyle w:val="TableHeading"/>
            </w:pPr>
            <w:r w:rsidRPr="00D54506">
              <w:t>Routines “Called By”</w:t>
            </w:r>
          </w:p>
        </w:tc>
        <w:tc>
          <w:tcPr>
            <w:tcW w:w="1961" w:type="pct"/>
            <w:tcBorders>
              <w:bottom w:val="single" w:sz="4" w:space="0" w:color="auto"/>
            </w:tcBorders>
            <w:shd w:val="clear" w:color="auto" w:fill="D9D9D9"/>
          </w:tcPr>
          <w:p w14:paraId="7B93F01E" w14:textId="77777777" w:rsidR="00FA631A" w:rsidRPr="00D54506" w:rsidRDefault="00FA631A" w:rsidP="00157644">
            <w:pPr>
              <w:pStyle w:val="TableHeading"/>
            </w:pPr>
            <w:r w:rsidRPr="00D54506">
              <w:t xml:space="preserve">Routines “Called”   </w:t>
            </w:r>
          </w:p>
        </w:tc>
      </w:tr>
      <w:tr w:rsidR="00FA631A" w:rsidRPr="00D54506" w14:paraId="1E98625F" w14:textId="77777777" w:rsidTr="00157644">
        <w:trPr>
          <w:cantSplit/>
          <w:trHeight w:val="697"/>
        </w:trPr>
        <w:tc>
          <w:tcPr>
            <w:tcW w:w="1510" w:type="pct"/>
            <w:tcBorders>
              <w:top w:val="single" w:sz="6" w:space="0" w:color="000000"/>
              <w:bottom w:val="single" w:sz="6" w:space="0" w:color="000000"/>
            </w:tcBorders>
            <w:shd w:val="clear" w:color="auto" w:fill="D9D9D9"/>
            <w:vAlign w:val="center"/>
          </w:tcPr>
          <w:p w14:paraId="58CB481F" w14:textId="77777777" w:rsidR="00FA631A" w:rsidRPr="00D54506" w:rsidRDefault="00FA631A" w:rsidP="00157644">
            <w:pPr>
              <w:pStyle w:val="TableText"/>
              <w:rPr>
                <w:b/>
              </w:rPr>
            </w:pPr>
          </w:p>
        </w:tc>
        <w:tc>
          <w:tcPr>
            <w:tcW w:w="1529" w:type="pct"/>
            <w:tcBorders>
              <w:bottom w:val="single" w:sz="4" w:space="0" w:color="auto"/>
            </w:tcBorders>
            <w:vAlign w:val="center"/>
          </w:tcPr>
          <w:p w14:paraId="099AB87D" w14:textId="1E032CA8" w:rsidR="00FA631A" w:rsidRDefault="00CC6415" w:rsidP="00157644">
            <w:pPr>
              <w:pStyle w:val="TableText"/>
              <w:rPr>
                <w:rFonts w:ascii="Times New Roman" w:hAnsi="Times New Roman" w:cs="Times New Roman"/>
              </w:rPr>
            </w:pPr>
            <w:r>
              <w:rPr>
                <w:rFonts w:ascii="Times New Roman" w:hAnsi="Times New Roman" w:cs="Times New Roman"/>
              </w:rPr>
              <w:t>RCDPEAA2</w:t>
            </w:r>
          </w:p>
          <w:p w14:paraId="0FA4441E" w14:textId="77777777" w:rsidR="00FA631A" w:rsidRPr="00AF1EA3" w:rsidRDefault="00FA631A" w:rsidP="00157644">
            <w:pPr>
              <w:pStyle w:val="TableText"/>
              <w:rPr>
                <w:rFonts w:ascii="Times New Roman" w:hAnsi="Times New Roman" w:cs="Times New Roman"/>
              </w:rPr>
            </w:pPr>
          </w:p>
        </w:tc>
        <w:tc>
          <w:tcPr>
            <w:tcW w:w="1961" w:type="pct"/>
            <w:tcBorders>
              <w:bottom w:val="single" w:sz="4" w:space="0" w:color="auto"/>
            </w:tcBorders>
            <w:vAlign w:val="center"/>
          </w:tcPr>
          <w:p w14:paraId="2BD5E8EC" w14:textId="3CA899F9" w:rsidR="00FA631A" w:rsidRDefault="00FA631A" w:rsidP="00157644">
            <w:pPr>
              <w:pStyle w:val="TableText"/>
              <w:rPr>
                <w:rFonts w:ascii="Times New Roman" w:hAnsi="Times New Roman" w:cs="Times New Roman"/>
              </w:rPr>
            </w:pPr>
            <w:r>
              <w:rPr>
                <w:rFonts w:ascii="Times New Roman" w:hAnsi="Times New Roman" w:cs="Times New Roman"/>
              </w:rPr>
              <w:t>RCDPE</w:t>
            </w:r>
            <w:r w:rsidR="00CC6415">
              <w:rPr>
                <w:rFonts w:ascii="Times New Roman" w:hAnsi="Times New Roman" w:cs="Times New Roman"/>
              </w:rPr>
              <w:t>ARL</w:t>
            </w:r>
            <w:r>
              <w:rPr>
                <w:rFonts w:ascii="Times New Roman" w:hAnsi="Times New Roman" w:cs="Times New Roman"/>
              </w:rPr>
              <w:t>@</w:t>
            </w:r>
            <w:r w:rsidR="00CC6415">
              <w:rPr>
                <w:rFonts w:ascii="Times New Roman" w:hAnsi="Times New Roman" w:cs="Times New Roman"/>
              </w:rPr>
              <w:t>UP</w:t>
            </w:r>
          </w:p>
          <w:p w14:paraId="48557E26" w14:textId="77777777" w:rsidR="00FA631A" w:rsidRDefault="00FA631A" w:rsidP="00157644">
            <w:pPr>
              <w:pStyle w:val="TableText"/>
              <w:rPr>
                <w:rFonts w:ascii="Times New Roman" w:hAnsi="Times New Roman" w:cs="Times New Roman"/>
              </w:rPr>
            </w:pPr>
          </w:p>
          <w:p w14:paraId="12D55E89" w14:textId="77777777" w:rsidR="00FA631A" w:rsidRPr="00D54506" w:rsidRDefault="00FA631A" w:rsidP="00157644">
            <w:pPr>
              <w:pStyle w:val="TableText"/>
            </w:pPr>
          </w:p>
        </w:tc>
      </w:tr>
    </w:tbl>
    <w:p w14:paraId="130D7609" w14:textId="77777777" w:rsidR="00FA631A" w:rsidRDefault="00FA631A" w:rsidP="00D42128"/>
    <w:tbl>
      <w:tblPr>
        <w:tblW w:w="4991" w:type="pct"/>
        <w:tblInd w:w="17" w:type="dxa"/>
        <w:tblCellMar>
          <w:left w:w="0" w:type="dxa"/>
          <w:right w:w="0" w:type="dxa"/>
        </w:tblCellMar>
        <w:tblLook w:val="04A0" w:firstRow="1" w:lastRow="0" w:firstColumn="1" w:lastColumn="0" w:noHBand="0" w:noVBand="1"/>
      </w:tblPr>
      <w:tblGrid>
        <w:gridCol w:w="9559"/>
      </w:tblGrid>
      <w:tr w:rsidR="00FA631A" w:rsidRPr="009B3C81" w14:paraId="140C4F72" w14:textId="77777777" w:rsidTr="0015764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90731C0" w14:textId="77777777" w:rsidR="00FA631A" w:rsidRPr="009B3C81" w:rsidRDefault="00FA631A" w:rsidP="00157644">
            <w:pPr>
              <w:spacing w:before="60" w:after="60"/>
              <w:rPr>
                <w:rFonts w:ascii="Arial" w:hAnsi="Arial" w:cs="Arial"/>
                <w:b/>
                <w:bCs/>
                <w:sz w:val="24"/>
              </w:rPr>
            </w:pPr>
            <w:r w:rsidRPr="009B3C81">
              <w:rPr>
                <w:rFonts w:ascii="Arial" w:hAnsi="Arial" w:cs="Arial"/>
                <w:b/>
                <w:bCs/>
                <w:sz w:val="24"/>
              </w:rPr>
              <w:t>Current Logic</w:t>
            </w:r>
          </w:p>
        </w:tc>
      </w:tr>
      <w:tr w:rsidR="00FA631A" w:rsidRPr="00AC08CF" w14:paraId="2ED9B632" w14:textId="77777777" w:rsidTr="0015764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C9DED33" w14:textId="60343390" w:rsidR="00FA631A" w:rsidRDefault="00BB7C46" w:rsidP="00157644">
            <w:pPr>
              <w:spacing w:before="60" w:after="60"/>
            </w:pPr>
            <w:r>
              <w:t>.</w:t>
            </w:r>
          </w:p>
          <w:p w14:paraId="23D34DCC" w14:textId="77777777" w:rsidR="00BB7C46" w:rsidRPr="00F42D92" w:rsidRDefault="00BB7C46" w:rsidP="00157644">
            <w:pPr>
              <w:spacing w:before="60" w:after="60"/>
            </w:pPr>
            <w:r>
              <w:t>.</w:t>
            </w:r>
          </w:p>
          <w:p w14:paraId="049D34E1" w14:textId="77777777" w:rsidR="00BB7C46" w:rsidRPr="00F42D92" w:rsidRDefault="00BB7C46" w:rsidP="00157644">
            <w:pPr>
              <w:spacing w:before="60" w:after="60"/>
            </w:pPr>
            <w:r w:rsidRPr="00F42D92">
              <w:t>.</w:t>
            </w:r>
          </w:p>
          <w:p w14:paraId="3873B020" w14:textId="77777777" w:rsidR="00BB7C46" w:rsidRPr="00867E37" w:rsidRDefault="00BB7C46" w:rsidP="00157644">
            <w:pPr>
              <w:spacing w:before="60" w:after="60"/>
            </w:pPr>
            <w:r w:rsidRPr="00867E37">
              <w:t>PARAMS(SOURCE) ; Retrieve/Edit/Save View Parameters for APAR EEOB Worklist</w:t>
            </w:r>
            <w:r w:rsidRPr="00867E37">
              <w:br/>
              <w:t> ; Input: SOURCE: "MO" - Menu Option / "CV" - Change View</w:t>
            </w:r>
            <w:r w:rsidRPr="00867E37">
              <w:br/>
              <w:t xml:space="preserve"> ;Output: </w:t>
            </w:r>
            <w:r w:rsidRPr="00867E37">
              <w:br/>
              <w:t> ; ^TMP("RCDPE_APAR_EEOB_PARAMS",$J,"RCPAYR")p1: All Payers/Range of Payers ("A": All/"</w:t>
            </w:r>
            <w:proofErr w:type="spellStart"/>
            <w:r w:rsidRPr="00867E37">
              <w:t>R":Range</w:t>
            </w:r>
            <w:proofErr w:type="spellEnd"/>
            <w:r w:rsidRPr="00867E37">
              <w:t xml:space="preserve"> of Payers)</w:t>
            </w:r>
            <w:r w:rsidRPr="00867E37">
              <w:br/>
              <w:t> ; ^TMP("RCDPE_APAR_EEOB_PARAMS",$J,"RCPAYR")p2: START WITH PAYER (</w:t>
            </w:r>
            <w:proofErr w:type="spellStart"/>
            <w:r w:rsidRPr="00867E37">
              <w:t>e.g.,'AET</w:t>
            </w:r>
            <w:proofErr w:type="spellEnd"/>
            <w:r w:rsidRPr="00867E37">
              <w:t>') (Range Limited Only)</w:t>
            </w:r>
            <w:r w:rsidRPr="00867E37">
              <w:br/>
              <w:t> ; ^TMP("RCDPE_APAR_EEOB_PARAMS",$J,"RCPAYR")p3: GO TO PAYER (</w:t>
            </w:r>
            <w:proofErr w:type="spellStart"/>
            <w:r w:rsidRPr="00867E37">
              <w:t>e.g.,'AETZ</w:t>
            </w:r>
            <w:proofErr w:type="spellEnd"/>
            <w:r w:rsidRPr="00867E37">
              <w:t>') (Range Limited Only)</w:t>
            </w:r>
            <w:r w:rsidRPr="00867E37">
              <w:br/>
              <w:t> ; ^TMP("RCDPE_APAR_EEOB_PARAMS",$J,"RCMEDRX""): (M)</w:t>
            </w:r>
            <w:proofErr w:type="spellStart"/>
            <w:r w:rsidRPr="00867E37">
              <w:t>edical</w:t>
            </w:r>
            <w:proofErr w:type="spellEnd"/>
            <w:r w:rsidRPr="00867E37">
              <w:t>, (P)</w:t>
            </w:r>
            <w:proofErr w:type="spellStart"/>
            <w:r w:rsidRPr="00867E37">
              <w:t>harmacy</w:t>
            </w:r>
            <w:proofErr w:type="spellEnd"/>
            <w:r w:rsidRPr="00867E37">
              <w:t>, or (B)</w:t>
            </w:r>
            <w:r w:rsidRPr="00867E37">
              <w:br/>
              <w:t> ;</w:t>
            </w:r>
            <w:r w:rsidRPr="00867E37">
              <w:br/>
              <w:t> ; Or RCQUIT=1</w:t>
            </w:r>
            <w:r w:rsidRPr="00867E37">
              <w:br/>
              <w:t> N DIR,X,Y,DUOUT,DTOUT,RCPAYR,RCPAYRDF,RCXPAR,RCDRLIM,RCERROR,RCAUTOPDF</w:t>
            </w:r>
            <w:r w:rsidRPr="00867E37">
              <w:br/>
              <w:t> N RCTYPEDF,RCQ</w:t>
            </w:r>
            <w:r w:rsidRPr="00867E37">
              <w:br/>
              <w:t> ;</w:t>
            </w:r>
            <w:r w:rsidRPr="00867E37">
              <w:br/>
              <w:t> ; Retrieving user's saved parameters (If found, Quit)</w:t>
            </w:r>
            <w:r w:rsidRPr="00867E37">
              <w:br/>
              <w:t> I SOURCE="MO" D  I $G(RCXPAR("ALL_PAYERS/RANGE_OF_PAYERS"))'="" G PARAMSQ</w:t>
            </w:r>
            <w:r w:rsidRPr="00867E37">
              <w:br/>
              <w:t> . K ^</w:t>
            </w:r>
            <w:proofErr w:type="gramStart"/>
            <w:r w:rsidRPr="00867E37">
              <w:t>TMP(</w:t>
            </w:r>
            <w:proofErr w:type="gramEnd"/>
            <w:r w:rsidRPr="00867E37">
              <w:t>"RCDPE_APAR_EEOB_PARAMS",$J)</w:t>
            </w:r>
            <w:r w:rsidRPr="00867E37">
              <w:br/>
              <w:t> . D GETLST^</w:t>
            </w:r>
            <w:proofErr w:type="gramStart"/>
            <w:r w:rsidRPr="00867E37">
              <w:t>XPAR(</w:t>
            </w:r>
            <w:proofErr w:type="gramEnd"/>
            <w:r w:rsidRPr="00867E37">
              <w:t>.RCXPAR,"USR","RCDPE APAR","I")</w:t>
            </w:r>
            <w:r w:rsidRPr="00867E37">
              <w:br/>
              <w:t> . S ^TMP("RCDPE_APAR_EEOB_PARAMS",$J,"RCPAYR")=$S($G(RCXPAR("ALL_PAYERS/RANGE_OF_PAYERS"))'="":$TR(RCXPAR("ALL_PAYERS/RANGE_OF_PAYERS"),";","^"),1:"A")</w:t>
            </w:r>
            <w:r w:rsidRPr="00867E37">
              <w:br/>
            </w:r>
            <w:r w:rsidRPr="00867E37">
              <w:lastRenderedPageBreak/>
              <w:t> . S ^TMP("RCDPE_APAR_EEOB_PARAMS",$J,"RCMEDRX")=$S($G(RCXPAR("MEDICAL/PHARMACY"))'="":$TR(RCXPAR("MEDICAL/PHARMACY"),";","^"),1:"B")</w:t>
            </w:r>
            <w:r w:rsidRPr="00867E37">
              <w:br/>
              <w:t> ;</w:t>
            </w:r>
            <w:r w:rsidRPr="00867E37">
              <w:br/>
              <w:t> ;</w:t>
            </w:r>
            <w:r w:rsidRPr="00867E37">
              <w:br/>
              <w:t>PAYR ; Payer Selection</w:t>
            </w:r>
            <w:r w:rsidRPr="00867E37">
              <w:br/>
              <w:t> S RCPAYRDF=$G(^TMP("RCDPE_APAR_EEOB_PARAMS",$J,"RCPAYR")),RCQUIT=0</w:t>
            </w:r>
            <w:r w:rsidRPr="00867E37">
              <w:br/>
              <w:t> K DIR S DIR(0)="SA^A:ALL;R:RANGE",DIR("A")="(A)LL PAYERS, (R)ANGE OF PAYER NAMES: "</w:t>
            </w:r>
            <w:r w:rsidRPr="00867E37">
              <w:br/>
              <w:t> S DIR("B")="ALL" S:$P(RCPAYRDF,"^")'="" DIR("B")=$P(RCPAYRDF,"^")</w:t>
            </w:r>
            <w:r w:rsidRPr="00867E37">
              <w:br/>
              <w:t> W ! D ^DIR</w:t>
            </w:r>
            <w:r w:rsidRPr="00867E37">
              <w:br/>
              <w:t> I $D(DTOUT)!$D(DUOUT) S RCQUIT=1 G PARAMSQ</w:t>
            </w:r>
            <w:r w:rsidRPr="00867E37">
              <w:br/>
              <w:t> S RCPAYR=Y I RCPAYR="A" S ^TMP("RCDPE_APAR_EEOB_PARAMS",$J,"RCPAYR")=Y</w:t>
            </w:r>
            <w:r w:rsidRPr="00867E37">
              <w:br/>
              <w:t> I RCPAYR="R" D  I RCQUIT K ^TMP("RCDPE_APAR_EEOB_PARAMS",$J,"RCPAYR") G PARAMSQ</w:t>
            </w:r>
            <w:r w:rsidRPr="00867E37">
              <w:br/>
              <w:t xml:space="preserve"> . </w:t>
            </w:r>
            <w:proofErr w:type="gramStart"/>
            <w:r w:rsidRPr="00867E37">
              <w:t>W !</w:t>
            </w:r>
            <w:proofErr w:type="gramEnd"/>
            <w:r w:rsidRPr="00867E37">
              <w:t>,"NAMES YOU SELECT HERE WILL BE THE PAYER NAMES FROM THE ERA, NOT THE INS FILE"</w:t>
            </w:r>
            <w:r w:rsidRPr="00867E37">
              <w:br/>
              <w:t> . K DIR S </w:t>
            </w:r>
            <w:proofErr w:type="gramStart"/>
            <w:r w:rsidRPr="00867E37">
              <w:t>DIR(</w:t>
            </w:r>
            <w:proofErr w:type="gramEnd"/>
            <w:r w:rsidRPr="00867E37">
              <w:t>"?")="ENTER A NAME BETWEEN 1 AND 30 CHARACTERS IN UPPERCASE"</w:t>
            </w:r>
            <w:r w:rsidRPr="00867E37">
              <w:br/>
              <w:t> . S </w:t>
            </w:r>
            <w:proofErr w:type="gramStart"/>
            <w:r w:rsidRPr="00867E37">
              <w:t>DIR(</w:t>
            </w:r>
            <w:proofErr w:type="gramEnd"/>
            <w:r w:rsidRPr="00867E37">
              <w:t>0)="FA^1:30^K:X'?.U X"</w:t>
            </w:r>
            <w:proofErr w:type="gramStart"/>
            <w:r w:rsidRPr="00867E37">
              <w:t>,DIR</w:t>
            </w:r>
            <w:proofErr w:type="gramEnd"/>
            <w:r w:rsidRPr="00867E37">
              <w:t>("A")="START WITH PAYER NAME: "</w:t>
            </w:r>
            <w:r w:rsidRPr="00867E37">
              <w:br/>
              <w:t> . S</w:t>
            </w:r>
            <w:proofErr w:type="gramStart"/>
            <w:r w:rsidRPr="00867E37">
              <w:t>:$</w:t>
            </w:r>
            <w:proofErr w:type="gramEnd"/>
            <w:r w:rsidRPr="00867E37">
              <w:t>P(RCPAYRDF,"^",2)'="" DIR("B")=$P(RCPAYRDF,"^",2)</w:t>
            </w:r>
            <w:r w:rsidRPr="00867E37">
              <w:br/>
              <w:t xml:space="preserve"> . </w:t>
            </w:r>
            <w:proofErr w:type="gramStart"/>
            <w:r w:rsidRPr="00867E37">
              <w:t>W !</w:t>
            </w:r>
            <w:proofErr w:type="gramEnd"/>
            <w:r w:rsidRPr="00867E37">
              <w:t xml:space="preserve"> D ^DIR</w:t>
            </w:r>
            <w:r w:rsidRPr="00867E37">
              <w:br/>
              <w:t> . I $</w:t>
            </w:r>
            <w:proofErr w:type="gramStart"/>
            <w:r w:rsidRPr="00867E37">
              <w:t>D(</w:t>
            </w:r>
            <w:proofErr w:type="gramEnd"/>
            <w:r w:rsidRPr="00867E37">
              <w:t>DTOUT)!$D(DUOUT) S RCQUIT=1 Q</w:t>
            </w:r>
            <w:r w:rsidRPr="00867E37">
              <w:br/>
              <w:t> . S </w:t>
            </w:r>
            <w:proofErr w:type="gramStart"/>
            <w:r w:rsidRPr="00867E37">
              <w:t>RCPAYR(</w:t>
            </w:r>
            <w:proofErr w:type="gramEnd"/>
            <w:r w:rsidRPr="00867E37">
              <w:t>"FROM")=Y</w:t>
            </w:r>
            <w:r w:rsidRPr="00867E37">
              <w:br/>
              <w:t> . K DIR S </w:t>
            </w:r>
            <w:proofErr w:type="gramStart"/>
            <w:r w:rsidRPr="00867E37">
              <w:t>DIR(</w:t>
            </w:r>
            <w:proofErr w:type="gramEnd"/>
            <w:r w:rsidRPr="00867E37">
              <w:t>"?")="ENTER A NAME BETWEEN 1 AND 30 CHARACTERS IN UPPERCASE"</w:t>
            </w:r>
            <w:r w:rsidRPr="00867E37">
              <w:br/>
              <w:t> . S </w:t>
            </w:r>
            <w:proofErr w:type="gramStart"/>
            <w:r w:rsidRPr="00867E37">
              <w:t>DIR(</w:t>
            </w:r>
            <w:proofErr w:type="gramEnd"/>
            <w:r w:rsidRPr="00867E37">
              <w:t>0)="FA^1:30^K:X'?.U X",DIR("A")="GO TO PAYER NAME: ",DIR("B")=$E(RCPAYR("FROM"),1,27)_"ZZZ"</w:t>
            </w:r>
            <w:r w:rsidRPr="00867E37">
              <w:br/>
              <w:t xml:space="preserve"> . </w:t>
            </w:r>
            <w:proofErr w:type="gramStart"/>
            <w:r w:rsidRPr="00867E37">
              <w:t>W !</w:t>
            </w:r>
            <w:proofErr w:type="gramEnd"/>
            <w:r w:rsidRPr="00867E37">
              <w:t xml:space="preserve"> D ^DIR K DIR</w:t>
            </w:r>
            <w:r w:rsidRPr="00867E37">
              <w:br/>
              <w:t> . I $</w:t>
            </w:r>
            <w:proofErr w:type="gramStart"/>
            <w:r w:rsidRPr="00867E37">
              <w:t>D(</w:t>
            </w:r>
            <w:proofErr w:type="gramEnd"/>
            <w:r w:rsidRPr="00867E37">
              <w:t>DTOUT)!$D(DUOUT) S RCQUIT=1 Q</w:t>
            </w:r>
            <w:r w:rsidRPr="00867E37">
              <w:br/>
              <w:t> . S ^TMP("RCDPE_APAR_EEOB_PARAMS",$J,"RCPAYR")=RCPAYR_"^"_RCPAYR("FROM")_"^"_Y</w:t>
            </w:r>
            <w:r w:rsidRPr="00867E37">
              <w:br/>
              <w:t> ;</w:t>
            </w:r>
            <w:r w:rsidRPr="00867E37">
              <w:br/>
              <w:t> ; Ask for Medical or Pharmacy (Or Both)</w:t>
            </w:r>
            <w:r w:rsidRPr="00867E37">
              <w:br/>
              <w:t> N DEF</w:t>
            </w:r>
            <w:r w:rsidRPr="00867E37">
              <w:br/>
              <w:t> S DEF=$G(^TMP("RCDPE_APAR_EEOB_PARAMS",$J,"RCMEDRX"))</w:t>
            </w:r>
            <w:r w:rsidRPr="00867E37">
              <w:br/>
              <w:t> S DEF=$S(DEF="P":"PHARMACY",DEF="M":"MEDICAL",1:"BOTH")</w:t>
            </w:r>
            <w:r w:rsidRPr="00867E37">
              <w:br/>
              <w:t> S RCQ=$$RTYPE^RCDPESP2(DEF) I RCQ=-1 S RCQUIT=1 G PARAMSQ</w:t>
            </w:r>
            <w:r w:rsidRPr="00867E37">
              <w:br/>
              <w:t> S ^TMP("RCDPE_APAR_EEOB_PARAMS",$J,"RCMEDRX")=RCQ</w:t>
            </w:r>
            <w:r w:rsidRPr="00867E37">
              <w:br/>
              <w:t> ;</w:t>
            </w:r>
            <w:r w:rsidRPr="00867E37">
              <w:br/>
              <w:t> ; Option to save as User Preferred View</w:t>
            </w:r>
            <w:r w:rsidRPr="00867E37">
              <w:br/>
              <w:t> K DIR W ! S </w:t>
            </w:r>
            <w:proofErr w:type="gramStart"/>
            <w:r w:rsidRPr="00867E37">
              <w:t>DIR(</w:t>
            </w:r>
            <w:proofErr w:type="gramEnd"/>
            <w:r w:rsidRPr="00867E37">
              <w:t>0)="YA",DIR("B")="NO",DIR("A")="DO YOU WANT TO SAVE THIS AS YOUR PREFERRED VIEW (Y/N)? "</w:t>
            </w:r>
            <w:r w:rsidRPr="00867E37">
              <w:br/>
              <w:t> D ^DIR</w:t>
            </w:r>
            <w:r w:rsidRPr="00867E37">
              <w:br/>
              <w:t> I Y=1 D</w:t>
            </w:r>
            <w:r w:rsidRPr="00867E37">
              <w:br/>
              <w:t xml:space="preserve"> . D EN^XPAR(DUZ_";VA(200,","RCDPE </w:t>
            </w:r>
            <w:r w:rsidRPr="00867E37">
              <w:lastRenderedPageBreak/>
              <w:t>APAR","ALL_PAYERS/RANGE_OF_PAYERS",$TR(^TMP("RCDPE_APAR_EEOB_PARAMS",$J,"RCPAYR"),"^",";"),.RCERROR)</w:t>
            </w:r>
            <w:r w:rsidRPr="00867E37">
              <w:br/>
              <w:t> . D EN^XPAR(DUZ_";VA(200,","RCDPE APAR","MEDICAL/PHARMACY",$TR(^TMP("RCDPE_APAR_EEOB_PARAMS",$J,"RCMEDRX"),"^",";"),.RCERROR)</w:t>
            </w:r>
            <w:r w:rsidRPr="00867E37">
              <w:br/>
              <w:t> ;</w:t>
            </w:r>
            <w:r w:rsidRPr="00867E37">
              <w:br/>
              <w:t>PARAMSQ ; Quit</w:t>
            </w:r>
            <w:r w:rsidRPr="00867E37">
              <w:br/>
              <w:t> Q</w:t>
            </w:r>
            <w:r w:rsidRPr="00867E37">
              <w:br/>
              <w:t> ;</w:t>
            </w:r>
          </w:p>
          <w:p w14:paraId="1E025C7B" w14:textId="49388A60" w:rsidR="00BB7C46" w:rsidRPr="00F42D92" w:rsidRDefault="00BB7C46" w:rsidP="00157644">
            <w:pPr>
              <w:spacing w:before="60" w:after="60"/>
            </w:pPr>
            <w:r w:rsidRPr="00F42D92">
              <w:t>.</w:t>
            </w:r>
          </w:p>
          <w:p w14:paraId="05D890B5" w14:textId="77777777" w:rsidR="00BB7C46" w:rsidRPr="00F42D92" w:rsidRDefault="00BB7C46" w:rsidP="00157644">
            <w:pPr>
              <w:spacing w:before="60" w:after="60"/>
            </w:pPr>
            <w:r w:rsidRPr="00F42D92">
              <w:t>.</w:t>
            </w:r>
          </w:p>
          <w:p w14:paraId="7222746F" w14:textId="4DAB03E9" w:rsidR="00BB7C46" w:rsidRPr="00AC08CF" w:rsidRDefault="00BB7C46" w:rsidP="00157644">
            <w:pPr>
              <w:spacing w:before="60" w:after="60"/>
            </w:pPr>
            <w:r w:rsidRPr="00F42D92">
              <w:t>.</w:t>
            </w:r>
          </w:p>
        </w:tc>
      </w:tr>
    </w:tbl>
    <w:p w14:paraId="5763C19B" w14:textId="77777777" w:rsidR="00FA631A" w:rsidRPr="00D42128" w:rsidRDefault="00FA631A" w:rsidP="00D42128"/>
    <w:tbl>
      <w:tblPr>
        <w:tblW w:w="4991" w:type="pct"/>
        <w:tblInd w:w="17" w:type="dxa"/>
        <w:tblCellMar>
          <w:left w:w="0" w:type="dxa"/>
          <w:right w:w="0" w:type="dxa"/>
        </w:tblCellMar>
        <w:tblLook w:val="04A0" w:firstRow="1" w:lastRow="0" w:firstColumn="1" w:lastColumn="0" w:noHBand="0" w:noVBand="1"/>
      </w:tblPr>
      <w:tblGrid>
        <w:gridCol w:w="9559"/>
      </w:tblGrid>
      <w:tr w:rsidR="00FA631A" w:rsidRPr="009B3C81" w14:paraId="7009E4EB" w14:textId="77777777" w:rsidTr="0015764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755F9CA9" w14:textId="290447AE" w:rsidR="00FA631A" w:rsidRPr="009B3C81" w:rsidRDefault="00FA631A" w:rsidP="00157644">
            <w:pPr>
              <w:spacing w:before="60" w:after="60"/>
              <w:rPr>
                <w:rFonts w:ascii="Arial" w:hAnsi="Arial" w:cs="Arial"/>
                <w:b/>
                <w:bCs/>
                <w:sz w:val="24"/>
              </w:rPr>
            </w:pPr>
            <w:r>
              <w:rPr>
                <w:rFonts w:ascii="Arial" w:hAnsi="Arial" w:cs="Arial"/>
                <w:b/>
                <w:bCs/>
                <w:sz w:val="24"/>
              </w:rPr>
              <w:t>Modified</w:t>
            </w:r>
            <w:r w:rsidRPr="009B3C81">
              <w:rPr>
                <w:rFonts w:ascii="Arial" w:hAnsi="Arial" w:cs="Arial"/>
                <w:b/>
                <w:bCs/>
                <w:sz w:val="24"/>
              </w:rPr>
              <w:t xml:space="preserve"> Logic</w:t>
            </w:r>
          </w:p>
        </w:tc>
      </w:tr>
      <w:tr w:rsidR="00FA631A" w:rsidRPr="00AC08CF" w14:paraId="05A0CFE0" w14:textId="77777777" w:rsidTr="0015764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180A1E1" w14:textId="48D2DD56" w:rsidR="00FA631A" w:rsidRPr="00177558" w:rsidRDefault="00BB7C46" w:rsidP="00157644">
            <w:pPr>
              <w:spacing w:before="60" w:after="60"/>
            </w:pPr>
            <w:r w:rsidRPr="00177558">
              <w:t>.</w:t>
            </w:r>
          </w:p>
          <w:p w14:paraId="5738A367" w14:textId="77777777" w:rsidR="00BB7C46" w:rsidRPr="00177558" w:rsidRDefault="00BB7C46" w:rsidP="00157644">
            <w:pPr>
              <w:spacing w:before="60" w:after="60"/>
            </w:pPr>
            <w:r w:rsidRPr="00177558">
              <w:t>.</w:t>
            </w:r>
          </w:p>
          <w:p w14:paraId="13664E98" w14:textId="77777777" w:rsidR="00BB7C46" w:rsidRPr="00177558" w:rsidRDefault="00BB7C46" w:rsidP="00157644">
            <w:pPr>
              <w:spacing w:before="60" w:after="60"/>
            </w:pPr>
            <w:r w:rsidRPr="00177558">
              <w:t>.</w:t>
            </w:r>
          </w:p>
          <w:p w14:paraId="1919DFCF" w14:textId="77777777" w:rsidR="00BB7C46" w:rsidRDefault="00BB7C46" w:rsidP="00BB7C46">
            <w:pPr>
              <w:spacing w:before="60" w:after="60"/>
              <w:rPr>
                <w:color w:val="000000"/>
              </w:rPr>
            </w:pPr>
            <w:r w:rsidRPr="00867E37">
              <w:t>PARAMS(SOURCE) ; Retrieve/Edit/Save View Parameters for APAR EEOB Worklist</w:t>
            </w:r>
            <w:r w:rsidRPr="00867E37">
              <w:br/>
              <w:t> ; Input: SOURCE: "MO" - Menu Option / "CV" - Change View</w:t>
            </w:r>
            <w:r w:rsidRPr="00867E37">
              <w:br/>
              <w:t xml:space="preserve"> ;Output: </w:t>
            </w:r>
            <w:r w:rsidRPr="00867E37">
              <w:br/>
              <w:t> ; ^TMP("RCDPE_APAR_EEOB_PARAMS",$J,"RCPAYR")p1: All Payers/Range of Payers ("A": All/"</w:t>
            </w:r>
            <w:proofErr w:type="spellStart"/>
            <w:r w:rsidRPr="00867E37">
              <w:t>R":Range</w:t>
            </w:r>
            <w:proofErr w:type="spellEnd"/>
            <w:r w:rsidRPr="00867E37">
              <w:t xml:space="preserve"> of Payers)</w:t>
            </w:r>
            <w:r w:rsidRPr="00867E37">
              <w:br/>
              <w:t> ; ^TMP("RCDPE_APAR_EEOB_PARAMS",$J,"RCPAYR")p2: START WITH PAYER (</w:t>
            </w:r>
            <w:proofErr w:type="spellStart"/>
            <w:r w:rsidRPr="00867E37">
              <w:t>e.g.,'AET</w:t>
            </w:r>
            <w:proofErr w:type="spellEnd"/>
            <w:r w:rsidRPr="00867E37">
              <w:t>') (Range Limited Only)</w:t>
            </w:r>
            <w:r w:rsidRPr="00867E37">
              <w:br/>
              <w:t> ; ^TMP("RCDPE_APAR_EEOB_PARAMS",$J,"RCPAYR")p3: GO TO PAYER (</w:t>
            </w:r>
            <w:proofErr w:type="spellStart"/>
            <w:r w:rsidRPr="00867E37">
              <w:t>e.g.,'AETZ</w:t>
            </w:r>
            <w:proofErr w:type="spellEnd"/>
            <w:r w:rsidRPr="00867E37">
              <w:t>') (Range Limited Only)</w:t>
            </w:r>
            <w:r w:rsidRPr="00867E37">
              <w:br/>
              <w:t> ; ^TMP("RCDPE_APAR_EEOB_PARAMS",$J,"RCMEDRX""): (M)</w:t>
            </w:r>
            <w:proofErr w:type="spellStart"/>
            <w:r w:rsidRPr="00867E37">
              <w:t>edical</w:t>
            </w:r>
            <w:proofErr w:type="spellEnd"/>
            <w:r w:rsidRPr="00867E37">
              <w:t>, (P)</w:t>
            </w:r>
            <w:proofErr w:type="spellStart"/>
            <w:r w:rsidRPr="00867E37">
              <w:t>harmacy</w:t>
            </w:r>
            <w:proofErr w:type="spellEnd"/>
            <w:r w:rsidRPr="00867E37">
              <w:t>, or (B)</w:t>
            </w:r>
            <w:r w:rsidRPr="00867E37">
              <w:br/>
              <w:t> ;</w:t>
            </w:r>
            <w:r w:rsidRPr="00867E37">
              <w:br/>
              <w:t> ; Or RCQUIT=1</w:t>
            </w:r>
            <w:r w:rsidRPr="00867E37">
              <w:br/>
            </w:r>
            <w:r w:rsidRPr="00BB7C46">
              <w:rPr>
                <w:b/>
              </w:rPr>
              <w:t> </w:t>
            </w:r>
            <w:r w:rsidRPr="00BB7C46">
              <w:rPr>
                <w:b/>
                <w:highlight w:val="yellow"/>
              </w:rPr>
              <w:t>N RCXPAR,USEPVW                            ; PRCA*4.5*317 added USEPVW</w:t>
            </w:r>
            <w:r w:rsidRPr="00BB7C46">
              <w:rPr>
                <w:b/>
                <w:highlight w:val="yellow"/>
              </w:rPr>
              <w:br/>
              <w:t> S RCQUIT=0</w:t>
            </w:r>
          </w:p>
          <w:p w14:paraId="4491BAB1" w14:textId="77777777" w:rsidR="00BB7C46" w:rsidRPr="00BB7C46" w:rsidRDefault="00BB7C46" w:rsidP="00BB7C46">
            <w:pPr>
              <w:spacing w:before="60" w:after="60"/>
              <w:rPr>
                <w:b/>
              </w:rPr>
            </w:pPr>
            <w:r w:rsidRPr="00BB7C46">
              <w:rPr>
                <w:b/>
              </w:rPr>
              <w:t> </w:t>
            </w:r>
            <w:r w:rsidRPr="00BB7C46">
              <w:rPr>
                <w:b/>
                <w:highlight w:val="yellow"/>
              </w:rPr>
              <w:t>;</w:t>
            </w:r>
            <w:r w:rsidRPr="00BB7C46">
              <w:rPr>
                <w:b/>
                <w:highlight w:val="yellow"/>
              </w:rPr>
              <w:br/>
              <w:t> ; Retrieve user's saved preferred view (If any)</w:t>
            </w:r>
            <w:r w:rsidRPr="00BB7C46">
              <w:rPr>
                <w:b/>
                <w:highlight w:val="yellow"/>
              </w:rPr>
              <w:br/>
              <w:t> D:SOURCE="MO" GETPVW(.RCXPAR)</w:t>
            </w:r>
            <w:r w:rsidRPr="00BB7C46">
              <w:rPr>
                <w:b/>
                <w:highlight w:val="yellow"/>
              </w:rPr>
              <w:br/>
              <w:t> ;</w:t>
            </w:r>
            <w:r w:rsidRPr="00BB7C46">
              <w:rPr>
                <w:b/>
                <w:highlight w:val="yellow"/>
              </w:rPr>
              <w:br/>
              <w:t> ; Check to see if the user has a preferred view and this subroutine is being</w:t>
            </w:r>
            <w:r w:rsidRPr="00BB7C46">
              <w:rPr>
                <w:b/>
                <w:highlight w:val="yellow"/>
              </w:rPr>
              <w:br/>
              <w:t> ; called when entering from the menu option OR being called from the Change</w:t>
            </w:r>
            <w:r w:rsidRPr="00BB7C46">
              <w:rPr>
                <w:b/>
                <w:highlight w:val="yellow"/>
              </w:rPr>
              <w:br/>
            </w:r>
            <w:r w:rsidRPr="00BB7C46">
              <w:rPr>
                <w:b/>
                <w:highlight w:val="yellow"/>
              </w:rPr>
              <w:lastRenderedPageBreak/>
              <w:t> ; View action AND the current Worklist is not using the preferred view Criteria.</w:t>
            </w:r>
            <w:r w:rsidRPr="00BB7C46">
              <w:rPr>
                <w:b/>
                <w:highlight w:val="yellow"/>
              </w:rPr>
              <w:br/>
              <w:t> I $$</w:t>
            </w:r>
            <w:proofErr w:type="gramStart"/>
            <w:r w:rsidRPr="00BB7C46">
              <w:rPr>
                <w:b/>
                <w:highlight w:val="yellow"/>
              </w:rPr>
              <w:t>PREFVW(</w:t>
            </w:r>
            <w:proofErr w:type="gramEnd"/>
            <w:r w:rsidRPr="00BB7C46">
              <w:rPr>
                <w:b/>
                <w:highlight w:val="yellow"/>
              </w:rPr>
              <w:t>SOURCE,.RCXPAR) D  Q:USEPVW</w:t>
            </w:r>
            <w:r w:rsidRPr="00BB7C46">
              <w:rPr>
                <w:b/>
                <w:highlight w:val="yellow"/>
              </w:rPr>
              <w:br/>
              <w:t> . ;</w:t>
            </w:r>
            <w:r w:rsidRPr="00BB7C46">
              <w:rPr>
                <w:b/>
                <w:highlight w:val="yellow"/>
              </w:rPr>
              <w:br/>
              <w:t> . ; Ask the user if they want to use the preferred view</w:t>
            </w:r>
            <w:r w:rsidRPr="00BB7C46">
              <w:rPr>
                <w:b/>
                <w:highlight w:val="yellow"/>
              </w:rPr>
              <w:br/>
              <w:t> . S USEPVW=$$ASKUVW^</w:t>
            </w:r>
            <w:proofErr w:type="gramStart"/>
            <w:r w:rsidRPr="00BB7C46">
              <w:rPr>
                <w:b/>
                <w:highlight w:val="yellow"/>
              </w:rPr>
              <w:t>RCDPEWL0(</w:t>
            </w:r>
            <w:proofErr w:type="gramEnd"/>
            <w:r w:rsidRPr="00BB7C46">
              <w:rPr>
                <w:b/>
                <w:highlight w:val="yellow"/>
              </w:rPr>
              <w:t>)</w:t>
            </w:r>
            <w:r w:rsidRPr="00BB7C46">
              <w:rPr>
                <w:b/>
                <w:highlight w:val="yellow"/>
              </w:rPr>
              <w:br/>
              <w:t> . Q:'USEPVW</w:t>
            </w:r>
            <w:r w:rsidRPr="00BB7C46">
              <w:rPr>
                <w:b/>
                <w:highlight w:val="yellow"/>
              </w:rPr>
              <w:br/>
              <w:t> . ;</w:t>
            </w:r>
            <w:r w:rsidRPr="00BB7C46">
              <w:rPr>
                <w:b/>
                <w:highlight w:val="yellow"/>
              </w:rPr>
              <w:br/>
              <w:t xml:space="preserve"> . ; Set the Sort/Filtering Criteria from the preferred </w:t>
            </w:r>
            <w:proofErr w:type="gramStart"/>
            <w:r w:rsidRPr="00BB7C46">
              <w:rPr>
                <w:b/>
                <w:highlight w:val="yellow"/>
              </w:rPr>
              <w:t xml:space="preserve">view </w:t>
            </w:r>
            <w:r w:rsidRPr="00BB7C46">
              <w:rPr>
                <w:b/>
                <w:highlight w:val="yellow"/>
              </w:rPr>
              <w:br/>
            </w:r>
            <w:proofErr w:type="gramEnd"/>
            <w:r w:rsidRPr="00BB7C46">
              <w:rPr>
                <w:b/>
                <w:highlight w:val="yellow"/>
              </w:rPr>
              <w:t> . D USEPVW(.RCXPAR)</w:t>
            </w:r>
            <w:r w:rsidRPr="00BB7C46">
              <w:rPr>
                <w:b/>
                <w:highlight w:val="yellow"/>
              </w:rPr>
              <w:br/>
              <w:t> ;</w:t>
            </w:r>
          </w:p>
          <w:p w14:paraId="228861AB" w14:textId="0FA803C8" w:rsidR="00BB7C46" w:rsidRPr="00BB7C46" w:rsidRDefault="00BB7C46" w:rsidP="00BB7C46">
            <w:pPr>
              <w:spacing w:before="60" w:after="60"/>
            </w:pPr>
            <w:r w:rsidRPr="00BB7C46">
              <w:t> D PAYR</w:t>
            </w:r>
            <w:r w:rsidRPr="00BB7C46">
              <w:br/>
              <w:t> Q</w:t>
            </w:r>
          </w:p>
          <w:p w14:paraId="690CB33D" w14:textId="65179FA8" w:rsidR="00BB7C46" w:rsidRPr="00867E37" w:rsidRDefault="00BB7C46" w:rsidP="00BB7C46">
            <w:pPr>
              <w:spacing w:before="60" w:after="60"/>
            </w:pPr>
            <w:r w:rsidRPr="00BB7C46">
              <w:rPr>
                <w:b/>
              </w:rPr>
              <w:t> ;</w:t>
            </w:r>
            <w:r>
              <w:br/>
            </w:r>
            <w:r w:rsidRPr="00BB7C46">
              <w:rPr>
                <w:b/>
                <w:highlight w:val="yellow"/>
              </w:rPr>
              <w:t>GETPVW(RCXPAR) ; Retrieves the preferred view settings for the APAR worklist</w:t>
            </w:r>
            <w:r w:rsidRPr="00BB7C46">
              <w:rPr>
                <w:b/>
                <w:highlight w:val="yellow"/>
              </w:rPr>
              <w:br/>
              <w:t> ; for the user</w:t>
            </w:r>
            <w:r w:rsidRPr="00BB7C46">
              <w:rPr>
                <w:b/>
                <w:highlight w:val="yellow"/>
              </w:rPr>
              <w:br/>
              <w:t> ; PRCA*4.5*317 - Added subroutine</w:t>
            </w:r>
            <w:r w:rsidRPr="00BB7C46">
              <w:rPr>
                <w:b/>
                <w:highlight w:val="yellow"/>
              </w:rPr>
              <w:br/>
              <w:t> ; Input: None</w:t>
            </w:r>
            <w:r w:rsidRPr="00BB7C46">
              <w:rPr>
                <w:b/>
                <w:highlight w:val="yellow"/>
              </w:rPr>
              <w:br/>
              <w:t> ; Output: RCXPAR() - Array of preferred view sort/filter criteria</w:t>
            </w:r>
            <w:r w:rsidRPr="00BB7C46">
              <w:rPr>
                <w:b/>
                <w:highlight w:val="yellow"/>
              </w:rPr>
              <w:br/>
              <w:t> ; ^TMP("RCDPE_APAR_EEOB_PARAMS",$)- Global array of preferred view settings</w:t>
            </w:r>
            <w:r w:rsidRPr="00BB7C46">
              <w:rPr>
                <w:b/>
                <w:highlight w:val="yellow"/>
              </w:rPr>
              <w:br/>
              <w:t> N XX</w:t>
            </w:r>
            <w:r w:rsidRPr="00BB7C46">
              <w:rPr>
                <w:b/>
                <w:highlight w:val="yellow"/>
              </w:rPr>
              <w:br/>
              <w:t> K ^TMP("RCDPE_APAR_EEOB_PARAMS",$J)</w:t>
            </w:r>
            <w:r w:rsidRPr="00BB7C46">
              <w:rPr>
                <w:b/>
                <w:highlight w:val="yellow"/>
              </w:rPr>
              <w:br/>
              <w:t> D GETLST^XPAR(.RCXPAR,"USR","RCDPE APAR","I")</w:t>
            </w:r>
            <w:r w:rsidRPr="00BB7C46">
              <w:rPr>
                <w:b/>
                <w:highlight w:val="yellow"/>
              </w:rPr>
              <w:br/>
              <w:t> S XX=$G(RCXPAR("ALL_PAYERS/RANGE_OF_PAYERS"))</w:t>
            </w:r>
            <w:r w:rsidRPr="00BB7C46">
              <w:rPr>
                <w:b/>
                <w:highlight w:val="yellow"/>
              </w:rPr>
              <w:br/>
              <w:t> S ^TMP("RCDPE_APAR_EEOB_PARAMS",$J,"RCPAYR")=$S(XX'="":$TR(XX,";","^"),1:"A")</w:t>
            </w:r>
            <w:r w:rsidRPr="00BB7C46">
              <w:rPr>
                <w:b/>
                <w:highlight w:val="yellow"/>
              </w:rPr>
              <w:br/>
              <w:t> S XX=$G(RCXPAR("MEDICAL/PHARMACY"))</w:t>
            </w:r>
            <w:r w:rsidRPr="00BB7C46">
              <w:rPr>
                <w:b/>
                <w:highlight w:val="yellow"/>
              </w:rPr>
              <w:br/>
              <w:t> S ^TMP("RCDPE_APAR_EEOB_PARAMS",$J,"RCMEDRX")=$S(XX'="":$TR(XX,";","^"),1:"B")</w:t>
            </w:r>
            <w:r w:rsidRPr="00BB7C46">
              <w:rPr>
                <w:b/>
                <w:highlight w:val="yellow"/>
              </w:rPr>
              <w:br/>
              <w:t> Q</w:t>
            </w:r>
            <w:r w:rsidRPr="00BB7C46">
              <w:rPr>
                <w:b/>
                <w:highlight w:val="yellow"/>
              </w:rPr>
              <w:br/>
              <w:t> ;</w:t>
            </w:r>
            <w:r w:rsidRPr="00BB7C46">
              <w:rPr>
                <w:b/>
                <w:highlight w:val="yellow"/>
              </w:rPr>
              <w:br/>
              <w:t>PREFVW(SOURCE,RCXPAR) ; Checks to see if the user has a preferred view</w:t>
            </w:r>
            <w:r w:rsidRPr="00BB7C46">
              <w:rPr>
                <w:b/>
                <w:highlight w:val="yellow"/>
              </w:rPr>
              <w:br/>
              <w:t> ; PRCA*4.5*317 added subroutine</w:t>
            </w:r>
            <w:r w:rsidRPr="00BB7C46">
              <w:rPr>
                <w:b/>
                <w:highlight w:val="yellow"/>
              </w:rPr>
              <w:br/>
              <w:t> ; When source is 'CV', checks to see if the preferred view is being used</w:t>
            </w:r>
            <w:r w:rsidRPr="00BB7C46">
              <w:rPr>
                <w:b/>
                <w:highlight w:val="yellow"/>
              </w:rPr>
              <w:br/>
              <w:t> ; Input: SOURCE - 'MO' - When called from the Lockbox menu</w:t>
            </w:r>
            <w:r w:rsidRPr="00BB7C46">
              <w:rPr>
                <w:b/>
                <w:highlight w:val="yellow"/>
              </w:rPr>
              <w:br/>
              <w:t> ; option</w:t>
            </w:r>
            <w:r w:rsidRPr="00BB7C46">
              <w:rPr>
                <w:b/>
                <w:highlight w:val="yellow"/>
              </w:rPr>
              <w:br/>
              <w:t> ; 'CV' - When called from the Change View</w:t>
            </w:r>
            <w:r w:rsidRPr="00BB7C46">
              <w:rPr>
                <w:b/>
                <w:highlight w:val="yellow"/>
              </w:rPr>
              <w:br/>
              <w:t> ; action</w:t>
            </w:r>
            <w:r w:rsidRPr="00BB7C46">
              <w:rPr>
                <w:b/>
                <w:highlight w:val="yellow"/>
              </w:rPr>
              <w:br/>
              <w:t> ; RCXPAR - Array of preferred view values</w:t>
            </w:r>
            <w:r w:rsidRPr="00BB7C46">
              <w:rPr>
                <w:b/>
                <w:highlight w:val="yellow"/>
              </w:rPr>
              <w:br/>
              <w:t> ; ^TMP("RCDPE_APAR_EEOB_PARAMS")- Global array of currently in use defaults</w:t>
            </w:r>
            <w:r w:rsidRPr="00BB7C46">
              <w:rPr>
                <w:b/>
                <w:highlight w:val="yellow"/>
              </w:rPr>
              <w:br/>
              <w:t> ; Returns: 1 - User has preferred view if SOURCE is 'MO' or is using</w:t>
            </w:r>
            <w:r w:rsidRPr="00BB7C46">
              <w:rPr>
                <w:b/>
                <w:highlight w:val="yellow"/>
              </w:rPr>
              <w:br/>
              <w:t> ; their preferred view if SOURCE is 'CV'</w:t>
            </w:r>
            <w:r w:rsidRPr="00BB7C46">
              <w:rPr>
                <w:b/>
                <w:highlight w:val="yellow"/>
              </w:rPr>
              <w:br/>
            </w:r>
            <w:r w:rsidRPr="00BB7C46">
              <w:rPr>
                <w:b/>
                <w:highlight w:val="yellow"/>
              </w:rPr>
              <w:lastRenderedPageBreak/>
              <w:t> ; 0 - User does not have preferred view or is not using it</w:t>
            </w:r>
            <w:r w:rsidRPr="00BB7C46">
              <w:rPr>
                <w:b/>
                <w:highlight w:val="yellow"/>
              </w:rPr>
              <w:br/>
              <w:t> N XX</w:t>
            </w:r>
            <w:r w:rsidRPr="00BB7C46">
              <w:rPr>
                <w:b/>
                <w:highlight w:val="yellow"/>
              </w:rPr>
              <w:br/>
              <w:t> I SOURCE="MO" Q $S($D(RCXPAR("ALL_PAYERS/RANGE_OF_PAYERS")):1,1:0)</w:t>
            </w:r>
            <w:r w:rsidRPr="00BB7C46">
              <w:rPr>
                <w:b/>
                <w:highlight w:val="yellow"/>
              </w:rPr>
              <w:br/>
              <w:t> Q:'$D(RCXPAR("ALL_PAYERS/RANGE_OF_PAYERS")) 0 ; No stored preferred view</w:t>
            </w:r>
            <w:r w:rsidRPr="00BB7C46">
              <w:rPr>
                <w:b/>
                <w:highlight w:val="yellow"/>
              </w:rPr>
              <w:br/>
              <w:t> S XX=$G(RCXPAR("ALL_PAYERS/RANGE_OF_PAYERS"))</w:t>
            </w:r>
            <w:r w:rsidRPr="00BB7C46">
              <w:rPr>
                <w:b/>
                <w:highlight w:val="yellow"/>
              </w:rPr>
              <w:br/>
              <w:t> Q:$G(^TMP("RCDPE_APAR_EEOB_PARAMS",$J,"RCPAYR"))'=XX 0</w:t>
            </w:r>
            <w:r w:rsidRPr="00BB7C46">
              <w:rPr>
                <w:b/>
                <w:highlight w:val="yellow"/>
              </w:rPr>
              <w:br/>
              <w:t> S XX=$G(RCXPAR("MEDICAL/PHARMACY"))</w:t>
            </w:r>
            <w:r w:rsidRPr="00BB7C46">
              <w:rPr>
                <w:b/>
                <w:highlight w:val="yellow"/>
              </w:rPr>
              <w:br/>
              <w:t> Q:$G(^TMP("RCDPE_APAR_EEOB_PARAMS",$J,"RCMEDX"))'=XX 0</w:t>
            </w:r>
            <w:r w:rsidRPr="00BB7C46">
              <w:rPr>
                <w:b/>
                <w:highlight w:val="yellow"/>
              </w:rPr>
              <w:br/>
              <w:t> Q 1</w:t>
            </w:r>
            <w:r w:rsidRPr="00BB7C46">
              <w:rPr>
                <w:b/>
                <w:highlight w:val="yellow"/>
              </w:rPr>
              <w:br/>
              <w:t> ;</w:t>
            </w:r>
            <w:r w:rsidRPr="00BB7C46">
              <w:rPr>
                <w:b/>
                <w:highlight w:val="yellow"/>
              </w:rPr>
              <w:br/>
              <w:t>USEPVW(RCXPAR) ; Set the worklist settings from the preferred view</w:t>
            </w:r>
            <w:r w:rsidRPr="00BB7C46">
              <w:rPr>
                <w:b/>
                <w:highlight w:val="yellow"/>
              </w:rPr>
              <w:br/>
              <w:t> ; PRCA*4.5*317 added function</w:t>
            </w:r>
            <w:r w:rsidRPr="00BB7C46">
              <w:rPr>
                <w:b/>
                <w:highlight w:val="yellow"/>
              </w:rPr>
              <w:br/>
              <w:t> ; Input: RCXPAR - Array of preferred values (if any)</w:t>
            </w:r>
            <w:r w:rsidRPr="00BB7C46">
              <w:rPr>
                <w:b/>
                <w:highlight w:val="yellow"/>
              </w:rPr>
              <w:br/>
              <w:t> ; Output: ^TMP("RCDPE_APAR_EEOB_PARAMS") - Global Array of current worklist settings</w:t>
            </w:r>
            <w:r w:rsidRPr="00BB7C46">
              <w:rPr>
                <w:b/>
                <w:highlight w:val="yellow"/>
              </w:rPr>
              <w:br/>
              <w:t> S ^TMP("RCDPE_APAR_EEOB_PARAMS",$J,"RCPAYR")=$G(RCXPAR("ALL_PAYERS/RANGE_OF_PAYERS"))</w:t>
            </w:r>
            <w:r w:rsidRPr="00BB7C46">
              <w:rPr>
                <w:b/>
                <w:highlight w:val="yellow"/>
              </w:rPr>
              <w:br/>
              <w:t> S ^TMP("RCDPE_APAR_EEOB_PARAMS",$J,"RCMEDX")=$G(RCXPAR("MEDICAL/PHARMACY"))</w:t>
            </w:r>
            <w:r w:rsidRPr="00BB7C46">
              <w:rPr>
                <w:b/>
                <w:highlight w:val="yellow"/>
              </w:rPr>
              <w:br/>
              <w:t> S ^TMP("RCERA_PARAMS",$J,"RCMATCH")=$G(RCXPAR("ERA-EFT_MATCH_STATUS"))</w:t>
            </w:r>
            <w:r w:rsidRPr="00BB7C46">
              <w:rPr>
                <w:b/>
                <w:highlight w:val="yellow"/>
              </w:rPr>
              <w:br/>
              <w:t> S ^TMP("RCERA_PARAMS",$J,"RCTYPE")=$G(RCXPAR("ERA_CLAIM_TYPE"))</w:t>
            </w:r>
            <w:r w:rsidRPr="00BB7C46">
              <w:rPr>
                <w:b/>
                <w:highlight w:val="yellow"/>
              </w:rPr>
              <w:br/>
              <w:t> S ^TMP("RCERA_PARAMS",$J,"RCPAYR")=$G(RCXPAR("ALL_PAYERS/RANGE_OF_PAYERS"))</w:t>
            </w:r>
            <w:r w:rsidRPr="00BB7C46">
              <w:rPr>
                <w:b/>
                <w:highlight w:val="yellow"/>
              </w:rPr>
              <w:br/>
              <w:t> Q</w:t>
            </w:r>
            <w:r w:rsidRPr="00BB7C46">
              <w:rPr>
                <w:b/>
              </w:rPr>
              <w:br/>
              <w:t> </w:t>
            </w:r>
            <w:r w:rsidRPr="00867E37">
              <w:t>;</w:t>
            </w:r>
            <w:r w:rsidRPr="00867E37">
              <w:br/>
              <w:t>PAYR ; Payer Selection</w:t>
            </w:r>
            <w:r w:rsidRPr="00867E37">
              <w:br/>
              <w:t> S RCPAYRDF=$G(^TMP("RCDPE_APAR_EEOB_PARAMS",$J,"RCPAYR")),RCQUIT=0</w:t>
            </w:r>
            <w:r w:rsidRPr="00867E37">
              <w:br/>
              <w:t> K DIR S DIR(0)="SA^A:ALL;R:RANGE",DIR("A")="(A)LL PAYERS, (R)ANGE OF PAYER NAMES: "</w:t>
            </w:r>
            <w:r w:rsidRPr="00867E37">
              <w:br/>
              <w:t> S DIR("B")="ALL" S:$P(RCPAYRDF,"^")'="" DIR("B")=$P(RCPAYRDF,"^")</w:t>
            </w:r>
            <w:r w:rsidRPr="00867E37">
              <w:br/>
              <w:t> W ! D ^DIR</w:t>
            </w:r>
            <w:r w:rsidRPr="00867E37">
              <w:br/>
              <w:t> I $D(DTOUT)!$D(DUOUT) S RCQUIT=1 G PARAMSQ</w:t>
            </w:r>
            <w:r w:rsidRPr="00867E37">
              <w:br/>
              <w:t> S RCPAYR=Y I RCPAYR="A" S ^TMP("RCDPE_APAR_EEOB_PARAMS",$J,"RCPAYR")=Y</w:t>
            </w:r>
            <w:r w:rsidRPr="00867E37">
              <w:br/>
              <w:t> I RCPAYR="R" D  I RCQUIT K ^TMP("RCDPE_APAR_EEOB_PARAMS",$J,"RCPAYR") G PARAMSQ</w:t>
            </w:r>
            <w:r w:rsidRPr="00867E37">
              <w:br/>
              <w:t xml:space="preserve"> . </w:t>
            </w:r>
            <w:proofErr w:type="gramStart"/>
            <w:r w:rsidRPr="00867E37">
              <w:t>W !</w:t>
            </w:r>
            <w:proofErr w:type="gramEnd"/>
            <w:r w:rsidRPr="00867E37">
              <w:t>,"NAMES YOU SELECT HERE WILL BE THE PAYER NAMES FROM THE ERA, NOT THE INS FILE"</w:t>
            </w:r>
            <w:r w:rsidRPr="00867E37">
              <w:br/>
              <w:t> . K DIR S </w:t>
            </w:r>
            <w:proofErr w:type="gramStart"/>
            <w:r w:rsidRPr="00867E37">
              <w:t>DIR(</w:t>
            </w:r>
            <w:proofErr w:type="gramEnd"/>
            <w:r w:rsidRPr="00867E37">
              <w:t>"?")="ENTER A NAME BETWEEN 1 AND 30 CHARACTERS IN UPPERCASE"</w:t>
            </w:r>
            <w:r w:rsidRPr="00867E37">
              <w:br/>
              <w:t> . S </w:t>
            </w:r>
            <w:proofErr w:type="gramStart"/>
            <w:r w:rsidRPr="00867E37">
              <w:t>DIR(</w:t>
            </w:r>
            <w:proofErr w:type="gramEnd"/>
            <w:r w:rsidRPr="00867E37">
              <w:t>0)="FA^1:30^K:X'?.U X"</w:t>
            </w:r>
            <w:proofErr w:type="gramStart"/>
            <w:r w:rsidRPr="00867E37">
              <w:t>,DIR</w:t>
            </w:r>
            <w:proofErr w:type="gramEnd"/>
            <w:r w:rsidRPr="00867E37">
              <w:t>("A")="START WITH PAYER NAME: "</w:t>
            </w:r>
            <w:r w:rsidRPr="00867E37">
              <w:br/>
              <w:t> . S</w:t>
            </w:r>
            <w:proofErr w:type="gramStart"/>
            <w:r w:rsidRPr="00867E37">
              <w:t>:$</w:t>
            </w:r>
            <w:proofErr w:type="gramEnd"/>
            <w:r w:rsidRPr="00867E37">
              <w:t>P(RCPAYRDF,"^",2)'="" DIR("B")=$P(RCPAYRDF,"^",2)</w:t>
            </w:r>
            <w:r w:rsidRPr="00867E37">
              <w:br/>
              <w:t xml:space="preserve"> . </w:t>
            </w:r>
            <w:proofErr w:type="gramStart"/>
            <w:r w:rsidRPr="00867E37">
              <w:t>W !</w:t>
            </w:r>
            <w:proofErr w:type="gramEnd"/>
            <w:r w:rsidRPr="00867E37">
              <w:t xml:space="preserve"> D ^DIR</w:t>
            </w:r>
            <w:r w:rsidRPr="00867E37">
              <w:br/>
              <w:t> . I $</w:t>
            </w:r>
            <w:proofErr w:type="gramStart"/>
            <w:r w:rsidRPr="00867E37">
              <w:t>D(</w:t>
            </w:r>
            <w:proofErr w:type="gramEnd"/>
            <w:r w:rsidRPr="00867E37">
              <w:t>DTOUT)!$D(DUOUT) S RCQUIT=1 Q</w:t>
            </w:r>
            <w:r w:rsidRPr="00867E37">
              <w:br/>
              <w:t> . S </w:t>
            </w:r>
            <w:proofErr w:type="gramStart"/>
            <w:r w:rsidRPr="00867E37">
              <w:t>RCPAYR(</w:t>
            </w:r>
            <w:proofErr w:type="gramEnd"/>
            <w:r w:rsidRPr="00867E37">
              <w:t>"FROM")=Y</w:t>
            </w:r>
            <w:r w:rsidRPr="00867E37">
              <w:br/>
              <w:t> . K DIR S </w:t>
            </w:r>
            <w:proofErr w:type="gramStart"/>
            <w:r w:rsidRPr="00867E37">
              <w:t>DIR(</w:t>
            </w:r>
            <w:proofErr w:type="gramEnd"/>
            <w:r w:rsidRPr="00867E37">
              <w:t>"?")="ENTER A NAME BETWEEN 1 AND 30 CHARACTERS IN UPPERCASE"</w:t>
            </w:r>
            <w:r w:rsidRPr="00867E37">
              <w:br/>
              <w:t> . S </w:t>
            </w:r>
            <w:proofErr w:type="gramStart"/>
            <w:r w:rsidRPr="00867E37">
              <w:t>DIR(</w:t>
            </w:r>
            <w:proofErr w:type="gramEnd"/>
            <w:r w:rsidRPr="00867E37">
              <w:t>0)="FA^1:30^K:X'?.U X",DIR("A")="GO TO PAYER NAME: ",DIR("B")=$E(RCPAYR("FROM"),1,27)_"ZZZ"</w:t>
            </w:r>
            <w:r w:rsidRPr="00867E37">
              <w:br/>
            </w:r>
            <w:r w:rsidRPr="00867E37">
              <w:lastRenderedPageBreak/>
              <w:t xml:space="preserve"> . </w:t>
            </w:r>
            <w:proofErr w:type="gramStart"/>
            <w:r w:rsidRPr="00867E37">
              <w:t>W !</w:t>
            </w:r>
            <w:proofErr w:type="gramEnd"/>
            <w:r w:rsidRPr="00867E37">
              <w:t xml:space="preserve"> D ^DIR K DIR</w:t>
            </w:r>
            <w:r w:rsidRPr="00867E37">
              <w:br/>
              <w:t> . I $</w:t>
            </w:r>
            <w:proofErr w:type="gramStart"/>
            <w:r w:rsidRPr="00867E37">
              <w:t>D(</w:t>
            </w:r>
            <w:proofErr w:type="gramEnd"/>
            <w:r w:rsidRPr="00867E37">
              <w:t>DTOUT)!$D(DUOUT) S RCQUIT=1 Q</w:t>
            </w:r>
            <w:r w:rsidRPr="00867E37">
              <w:br/>
              <w:t> . S ^TMP("RCDPE_APAR_EEOB_PARAMS",$J,"RCPAYR")=RCPAYR_"^"_RCPAYR("FROM")_"^"_Y</w:t>
            </w:r>
            <w:r w:rsidRPr="00867E37">
              <w:br/>
              <w:t> ;</w:t>
            </w:r>
            <w:r w:rsidRPr="00867E37">
              <w:br/>
              <w:t> ; Ask for Medical or Pharmacy (Or Both)</w:t>
            </w:r>
            <w:r w:rsidRPr="00867E37">
              <w:br/>
              <w:t> N DEF</w:t>
            </w:r>
            <w:r w:rsidRPr="00867E37">
              <w:br/>
              <w:t> S DEF=$G(^TMP("RCDPE_APAR_EEOB_PARAMS",$J,"RCMEDRX"))</w:t>
            </w:r>
            <w:r w:rsidRPr="00867E37">
              <w:br/>
              <w:t> S DEF=$S(DEF="P":"PHARMACY",DEF="M":"MEDICAL",1:"BOTH")</w:t>
            </w:r>
            <w:r w:rsidRPr="00867E37">
              <w:br/>
              <w:t> S RCQ=$$RTYPE^RCDPESP2(DEF) I RCQ=-1 S RCQUIT=1 G PARAMSQ</w:t>
            </w:r>
            <w:r w:rsidRPr="00867E37">
              <w:br/>
              <w:t> S ^TMP("RCDPE_APAR_EEOB_PARAMS",$J,"RCMEDRX")=RCQ</w:t>
            </w:r>
            <w:r w:rsidRPr="00867E37">
              <w:br/>
              <w:t> ;</w:t>
            </w:r>
            <w:r w:rsidRPr="00867E37">
              <w:br/>
              <w:t> ; Option to save as User Preferred View</w:t>
            </w:r>
            <w:r w:rsidRPr="00867E37">
              <w:br/>
              <w:t> K DIR W ! S </w:t>
            </w:r>
            <w:proofErr w:type="gramStart"/>
            <w:r w:rsidRPr="00867E37">
              <w:t>DIR(</w:t>
            </w:r>
            <w:proofErr w:type="gramEnd"/>
            <w:r w:rsidRPr="00867E37">
              <w:t>0)="YA",DIR("B")="NO",DIR("A")="DO YOU WANT TO SAVE THIS AS YOUR PREFERRED VIEW (Y/N)? "</w:t>
            </w:r>
            <w:r w:rsidRPr="00867E37">
              <w:br/>
              <w:t> D ^DIR</w:t>
            </w:r>
            <w:r w:rsidRPr="00867E37">
              <w:br/>
              <w:t> I Y=1 D</w:t>
            </w:r>
            <w:r w:rsidRPr="00867E37">
              <w:br/>
              <w:t> . D EN^XPAR(DUZ_";VA(200,","RCDPE APAR","ALL_PAYERS/RANGE_OF_PAYERS",$TR(^TMP("RCDPE_APAR_EEOB_PARAMS",$J,"RCPAYR"),"^",";"),.RCERROR)</w:t>
            </w:r>
            <w:r w:rsidRPr="00867E37">
              <w:br/>
              <w:t> . D EN^XPAR(DUZ_";VA(200,","RCDPE APAR","MEDICAL/PHARMACY",$TR(^TMP("RCDPE_APAR_EEOB_PARAMS",$J,"RCMEDRX"),"^",";"),.RCERROR)</w:t>
            </w:r>
            <w:r w:rsidRPr="00867E37">
              <w:br/>
              <w:t> ;</w:t>
            </w:r>
            <w:r w:rsidRPr="00867E37">
              <w:br/>
              <w:t>PARAMSQ ; Quit</w:t>
            </w:r>
            <w:r w:rsidRPr="00867E37">
              <w:br/>
              <w:t> Q</w:t>
            </w:r>
            <w:r w:rsidRPr="00867E37">
              <w:br/>
              <w:t> ;</w:t>
            </w:r>
          </w:p>
          <w:p w14:paraId="3334EA20" w14:textId="77777777" w:rsidR="00BB7C46" w:rsidRDefault="00BB7C46" w:rsidP="00157644">
            <w:pPr>
              <w:spacing w:before="60" w:after="60"/>
            </w:pPr>
            <w:r>
              <w:t>.</w:t>
            </w:r>
          </w:p>
          <w:p w14:paraId="69CF17D9" w14:textId="77777777" w:rsidR="00BB7C46" w:rsidRDefault="00BB7C46" w:rsidP="00157644">
            <w:pPr>
              <w:spacing w:before="60" w:after="60"/>
            </w:pPr>
            <w:r>
              <w:t>.</w:t>
            </w:r>
          </w:p>
          <w:p w14:paraId="46A0105E" w14:textId="5C820F98" w:rsidR="00BB7C46" w:rsidRPr="00AC08CF" w:rsidRDefault="00BB7C46" w:rsidP="00157644">
            <w:pPr>
              <w:spacing w:before="60" w:after="60"/>
            </w:pPr>
            <w:r>
              <w:t>.</w:t>
            </w:r>
          </w:p>
        </w:tc>
      </w:tr>
    </w:tbl>
    <w:p w14:paraId="4494D658" w14:textId="77777777" w:rsidR="00D42128" w:rsidRPr="00D42128" w:rsidRDefault="00D42128" w:rsidP="00D42128"/>
    <w:p w14:paraId="3313C16D" w14:textId="77777777" w:rsidR="00D42128" w:rsidRPr="00D42128" w:rsidRDefault="00D42128" w:rsidP="00D42128"/>
    <w:p w14:paraId="79D6692A" w14:textId="77777777" w:rsidR="00D42128" w:rsidRPr="00D42128" w:rsidRDefault="00D42128" w:rsidP="00D42128"/>
    <w:p w14:paraId="2A9DBAC5" w14:textId="318D71A9" w:rsidR="00D42128" w:rsidRDefault="00D42128" w:rsidP="00D42128"/>
    <w:p w14:paraId="1A4E2E8C" w14:textId="445C75A5" w:rsidR="00D42128" w:rsidRPr="00D42128" w:rsidRDefault="00D42128" w:rsidP="00D42128">
      <w:pPr>
        <w:tabs>
          <w:tab w:val="left" w:pos="6170"/>
        </w:tabs>
      </w:pPr>
      <w:r>
        <w:tab/>
      </w:r>
    </w:p>
    <w:sectPr w:rsidR="00D42128" w:rsidRPr="00D42128" w:rsidSect="005D7AD4">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1E2A1" w14:textId="77777777" w:rsidR="000E1B53" w:rsidRDefault="000E1B53" w:rsidP="00B81ED4">
      <w:pPr>
        <w:spacing w:after="0" w:line="240" w:lineRule="auto"/>
      </w:pPr>
      <w:r>
        <w:separator/>
      </w:r>
    </w:p>
  </w:endnote>
  <w:endnote w:type="continuationSeparator" w:id="0">
    <w:p w14:paraId="6B090B71" w14:textId="77777777" w:rsidR="000E1B53" w:rsidRDefault="000E1B5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05A6E" w14:textId="77777777" w:rsidR="00036F0C" w:rsidRDefault="00036F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6A416" w14:textId="77777777" w:rsidR="00036F0C" w:rsidRDefault="00036F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1AE89" w14:textId="77777777" w:rsidR="00036F0C" w:rsidRDefault="00036F0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867E37" w:rsidRPr="002407DA" w:rsidRDefault="00867E37">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2D3A36">
              <w:rPr>
                <w:bCs/>
                <w:noProof/>
              </w:rPr>
              <w:t>33</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2D3A36">
              <w:rPr>
                <w:bCs/>
                <w:noProof/>
              </w:rPr>
              <w:t>33</w:t>
            </w:r>
            <w:r w:rsidRPr="002407DA">
              <w:rPr>
                <w:bCs/>
                <w:sz w:val="24"/>
                <w:szCs w:val="24"/>
              </w:rPr>
              <w:fldChar w:fldCharType="end"/>
            </w:r>
          </w:p>
        </w:sdtContent>
      </w:sdt>
    </w:sdtContent>
  </w:sdt>
  <w:p w14:paraId="4292578D" w14:textId="77777777" w:rsidR="00867E37" w:rsidRDefault="00867E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0A282" w14:textId="77777777" w:rsidR="000E1B53" w:rsidRDefault="000E1B53" w:rsidP="00B81ED4">
      <w:pPr>
        <w:spacing w:after="0" w:line="240" w:lineRule="auto"/>
      </w:pPr>
      <w:r>
        <w:separator/>
      </w:r>
    </w:p>
  </w:footnote>
  <w:footnote w:type="continuationSeparator" w:id="0">
    <w:p w14:paraId="669BC1D9" w14:textId="77777777" w:rsidR="000E1B53" w:rsidRDefault="000E1B53" w:rsidP="00B81ED4">
      <w:pPr>
        <w:spacing w:after="0" w:line="240" w:lineRule="auto"/>
      </w:pPr>
      <w:r>
        <w:continuationSeparator/>
      </w:r>
    </w:p>
  </w:footnote>
  <w:footnote w:id="1">
    <w:p w14:paraId="48CC2D91" w14:textId="77777777" w:rsidR="00867E37" w:rsidRDefault="00867E37" w:rsidP="00FF04EF">
      <w:pPr>
        <w:pStyle w:val="FootnoteText"/>
      </w:pPr>
      <w:r>
        <w:rPr>
          <w:rStyle w:val="FootnoteReference"/>
        </w:rPr>
        <w:footnoteRef/>
      </w:r>
      <w:r>
        <w:t xml:space="preserve"> Technical note for programmer:  routine ^RCDPEWL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B4291" w14:textId="77777777" w:rsidR="00036F0C" w:rsidRDefault="00036F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C200D" w14:textId="77777777" w:rsidR="00036F0C" w:rsidRDefault="00036F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8D126" w14:textId="77777777" w:rsidR="00036F0C" w:rsidRDefault="00036F0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4085B46" w:rsidR="00867E37" w:rsidRPr="005B7B1B" w:rsidRDefault="000E1B53">
    <w:pPr>
      <w:pStyle w:val="Header"/>
      <w:rPr>
        <w:rFonts w:ascii="Times New Roman" w:hAnsi="Times New Roman" w:cs="Times New Roman"/>
        <w:sz w:val="20"/>
      </w:rPr>
    </w:pPr>
    <w:sdt>
      <w:sdtPr>
        <w:rPr>
          <w:sz w:val="20"/>
        </w:rPr>
        <w:id w:val="-561645718"/>
        <w:docPartObj>
          <w:docPartGallery w:val="Watermarks"/>
          <w:docPartUnique/>
        </w:docPartObj>
      </w:sdtPr>
      <w:sdtEndPr/>
      <w:sdtContent>
        <w:r>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67E37">
      <w:rPr>
        <w:rFonts w:ascii="Times New Roman" w:hAnsi="Times New Roman" w:cs="Times New Roman"/>
        <w:sz w:val="20"/>
      </w:rPr>
      <w:t>MCCF EDI TAS USPY-2</w:t>
    </w:r>
    <w:r w:rsidR="00036F0C">
      <w:rPr>
        <w:rFonts w:ascii="Times New Roman" w:hAnsi="Times New Roman" w:cs="Times New Roman"/>
        <w:sz w:val="20"/>
      </w:rPr>
      <w:t>4</w:t>
    </w:r>
    <w:r w:rsidR="00867E37">
      <w:rPr>
        <w:rFonts w:ascii="Times New Roman" w:hAnsi="Times New Roman" w:cs="Times New Roman"/>
        <w:sz w:val="20"/>
      </w:rPr>
      <w:t xml:space="preserve"> SDD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1F479F"/>
    <w:multiLevelType w:val="hybridMultilevel"/>
    <w:tmpl w:val="A6C2D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5581E7A"/>
    <w:multiLevelType w:val="hybridMultilevel"/>
    <w:tmpl w:val="1EB6822E"/>
    <w:lvl w:ilvl="0" w:tplc="49A493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19"/>
  </w:num>
  <w:num w:numId="4">
    <w:abstractNumId w:val="16"/>
  </w:num>
  <w:num w:numId="5">
    <w:abstractNumId w:val="1"/>
  </w:num>
  <w:num w:numId="6">
    <w:abstractNumId w:val="34"/>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22"/>
  </w:num>
  <w:num w:numId="10">
    <w:abstractNumId w:val="35"/>
  </w:num>
  <w:num w:numId="11">
    <w:abstractNumId w:val="39"/>
  </w:num>
  <w:num w:numId="12">
    <w:abstractNumId w:val="13"/>
  </w:num>
  <w:num w:numId="13">
    <w:abstractNumId w:val="33"/>
  </w:num>
  <w:num w:numId="14">
    <w:abstractNumId w:val="32"/>
  </w:num>
  <w:num w:numId="15">
    <w:abstractNumId w:val="2"/>
  </w:num>
  <w:num w:numId="16">
    <w:abstractNumId w:val="37"/>
  </w:num>
  <w:num w:numId="17">
    <w:abstractNumId w:val="40"/>
  </w:num>
  <w:num w:numId="18">
    <w:abstractNumId w:val="24"/>
  </w:num>
  <w:num w:numId="19">
    <w:abstractNumId w:val="10"/>
  </w:num>
  <w:num w:numId="20">
    <w:abstractNumId w:val="7"/>
  </w:num>
  <w:num w:numId="21">
    <w:abstractNumId w:val="12"/>
  </w:num>
  <w:num w:numId="22">
    <w:abstractNumId w:val="20"/>
  </w:num>
  <w:num w:numId="23">
    <w:abstractNumId w:val="4"/>
  </w:num>
  <w:num w:numId="24">
    <w:abstractNumId w:val="11"/>
  </w:num>
  <w:num w:numId="25">
    <w:abstractNumId w:val="27"/>
  </w:num>
  <w:num w:numId="26">
    <w:abstractNumId w:val="18"/>
  </w:num>
  <w:num w:numId="27">
    <w:abstractNumId w:val="6"/>
  </w:num>
  <w:num w:numId="28">
    <w:abstractNumId w:val="8"/>
  </w:num>
  <w:num w:numId="29">
    <w:abstractNumId w:val="36"/>
  </w:num>
  <w:num w:numId="30">
    <w:abstractNumId w:val="0"/>
  </w:num>
  <w:num w:numId="31">
    <w:abstractNumId w:val="29"/>
  </w:num>
  <w:num w:numId="32">
    <w:abstractNumId w:val="23"/>
  </w:num>
  <w:num w:numId="33">
    <w:abstractNumId w:val="17"/>
  </w:num>
  <w:num w:numId="34">
    <w:abstractNumId w:val="21"/>
  </w:num>
  <w:num w:numId="35">
    <w:abstractNumId w:val="30"/>
  </w:num>
  <w:num w:numId="36">
    <w:abstractNumId w:val="26"/>
  </w:num>
  <w:num w:numId="37">
    <w:abstractNumId w:val="15"/>
  </w:num>
  <w:num w:numId="38">
    <w:abstractNumId w:val="9"/>
  </w:num>
  <w:num w:numId="39">
    <w:abstractNumId w:val="31"/>
  </w:num>
  <w:num w:numId="40">
    <w:abstractNumId w:val="3"/>
  </w:num>
  <w:num w:numId="41">
    <w:abstractNumId w:val="5"/>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3246A"/>
    <w:rsid w:val="000358FE"/>
    <w:rsid w:val="00036F0C"/>
    <w:rsid w:val="00040EB7"/>
    <w:rsid w:val="00043E15"/>
    <w:rsid w:val="000455AE"/>
    <w:rsid w:val="00046F79"/>
    <w:rsid w:val="00051DB8"/>
    <w:rsid w:val="00052ED6"/>
    <w:rsid w:val="00065FA0"/>
    <w:rsid w:val="00066EB0"/>
    <w:rsid w:val="000710F8"/>
    <w:rsid w:val="00074024"/>
    <w:rsid w:val="0007552E"/>
    <w:rsid w:val="00087ACA"/>
    <w:rsid w:val="00095BD8"/>
    <w:rsid w:val="000A3203"/>
    <w:rsid w:val="000B507F"/>
    <w:rsid w:val="000B7003"/>
    <w:rsid w:val="000C728B"/>
    <w:rsid w:val="000D0910"/>
    <w:rsid w:val="000E1B53"/>
    <w:rsid w:val="000F1BBE"/>
    <w:rsid w:val="00115365"/>
    <w:rsid w:val="00122200"/>
    <w:rsid w:val="00122BFA"/>
    <w:rsid w:val="00124A39"/>
    <w:rsid w:val="00136651"/>
    <w:rsid w:val="00144443"/>
    <w:rsid w:val="00152BDB"/>
    <w:rsid w:val="00154865"/>
    <w:rsid w:val="00157644"/>
    <w:rsid w:val="00162A4D"/>
    <w:rsid w:val="00177558"/>
    <w:rsid w:val="001919C6"/>
    <w:rsid w:val="00191DE6"/>
    <w:rsid w:val="001B379F"/>
    <w:rsid w:val="001B417E"/>
    <w:rsid w:val="001B47A3"/>
    <w:rsid w:val="001C7764"/>
    <w:rsid w:val="001D3A76"/>
    <w:rsid w:val="001D3DAD"/>
    <w:rsid w:val="001F5110"/>
    <w:rsid w:val="002012C6"/>
    <w:rsid w:val="002073F1"/>
    <w:rsid w:val="00213C69"/>
    <w:rsid w:val="00215DA5"/>
    <w:rsid w:val="00217AB6"/>
    <w:rsid w:val="00223229"/>
    <w:rsid w:val="0023486A"/>
    <w:rsid w:val="002363E0"/>
    <w:rsid w:val="00237A45"/>
    <w:rsid w:val="00237E54"/>
    <w:rsid w:val="002407DA"/>
    <w:rsid w:val="00244C9D"/>
    <w:rsid w:val="00257F79"/>
    <w:rsid w:val="00263624"/>
    <w:rsid w:val="00263E57"/>
    <w:rsid w:val="00264B88"/>
    <w:rsid w:val="00280708"/>
    <w:rsid w:val="00281C50"/>
    <w:rsid w:val="00283C1B"/>
    <w:rsid w:val="00293BAC"/>
    <w:rsid w:val="00296EFC"/>
    <w:rsid w:val="002B294C"/>
    <w:rsid w:val="002D3A36"/>
    <w:rsid w:val="002E61D7"/>
    <w:rsid w:val="00317AF6"/>
    <w:rsid w:val="0033331F"/>
    <w:rsid w:val="0033462F"/>
    <w:rsid w:val="00334CFE"/>
    <w:rsid w:val="00353666"/>
    <w:rsid w:val="00354BF7"/>
    <w:rsid w:val="003562BC"/>
    <w:rsid w:val="0035711A"/>
    <w:rsid w:val="00361074"/>
    <w:rsid w:val="003628E1"/>
    <w:rsid w:val="00364D54"/>
    <w:rsid w:val="003856F8"/>
    <w:rsid w:val="0039553C"/>
    <w:rsid w:val="003966B3"/>
    <w:rsid w:val="003B7B43"/>
    <w:rsid w:val="003C06CB"/>
    <w:rsid w:val="003C3E0D"/>
    <w:rsid w:val="003C471F"/>
    <w:rsid w:val="003C6905"/>
    <w:rsid w:val="003D0943"/>
    <w:rsid w:val="003D15ED"/>
    <w:rsid w:val="003D44CB"/>
    <w:rsid w:val="003E2A7D"/>
    <w:rsid w:val="003F2B4D"/>
    <w:rsid w:val="004128D9"/>
    <w:rsid w:val="00427433"/>
    <w:rsid w:val="004301E3"/>
    <w:rsid w:val="00437F5F"/>
    <w:rsid w:val="004476B5"/>
    <w:rsid w:val="00452627"/>
    <w:rsid w:val="00454B28"/>
    <w:rsid w:val="00462509"/>
    <w:rsid w:val="004626D3"/>
    <w:rsid w:val="0046560F"/>
    <w:rsid w:val="00470066"/>
    <w:rsid w:val="00495057"/>
    <w:rsid w:val="004A4871"/>
    <w:rsid w:val="004B0BA9"/>
    <w:rsid w:val="004B31C0"/>
    <w:rsid w:val="004E0CC3"/>
    <w:rsid w:val="004E4F95"/>
    <w:rsid w:val="004E594D"/>
    <w:rsid w:val="004E694A"/>
    <w:rsid w:val="00501766"/>
    <w:rsid w:val="005068CB"/>
    <w:rsid w:val="005215E0"/>
    <w:rsid w:val="00526D9B"/>
    <w:rsid w:val="00542EC7"/>
    <w:rsid w:val="00542FD3"/>
    <w:rsid w:val="0054356A"/>
    <w:rsid w:val="00547FDF"/>
    <w:rsid w:val="00553DD6"/>
    <w:rsid w:val="00555BAC"/>
    <w:rsid w:val="00556125"/>
    <w:rsid w:val="005612AC"/>
    <w:rsid w:val="005708D8"/>
    <w:rsid w:val="00576F4B"/>
    <w:rsid w:val="005A03E9"/>
    <w:rsid w:val="005B0C4E"/>
    <w:rsid w:val="005B4FF5"/>
    <w:rsid w:val="005B7B1B"/>
    <w:rsid w:val="005C6DFC"/>
    <w:rsid w:val="005D1BD1"/>
    <w:rsid w:val="005D7AD4"/>
    <w:rsid w:val="005E273B"/>
    <w:rsid w:val="005F0D8B"/>
    <w:rsid w:val="005F51CB"/>
    <w:rsid w:val="00606DE8"/>
    <w:rsid w:val="00611935"/>
    <w:rsid w:val="00625530"/>
    <w:rsid w:val="006366A4"/>
    <w:rsid w:val="006375AB"/>
    <w:rsid w:val="006437AC"/>
    <w:rsid w:val="00657BBD"/>
    <w:rsid w:val="00657BE0"/>
    <w:rsid w:val="006672DC"/>
    <w:rsid w:val="00667B4B"/>
    <w:rsid w:val="00681F55"/>
    <w:rsid w:val="006931A0"/>
    <w:rsid w:val="0069692D"/>
    <w:rsid w:val="006A45F1"/>
    <w:rsid w:val="006B18D6"/>
    <w:rsid w:val="006B1A0E"/>
    <w:rsid w:val="006B50F7"/>
    <w:rsid w:val="006B7259"/>
    <w:rsid w:val="006C177F"/>
    <w:rsid w:val="006C4AB5"/>
    <w:rsid w:val="006C4E43"/>
    <w:rsid w:val="006E621C"/>
    <w:rsid w:val="006F762D"/>
    <w:rsid w:val="00703060"/>
    <w:rsid w:val="00704FB7"/>
    <w:rsid w:val="00714C6C"/>
    <w:rsid w:val="00724266"/>
    <w:rsid w:val="0073094E"/>
    <w:rsid w:val="00736FC6"/>
    <w:rsid w:val="00737A4A"/>
    <w:rsid w:val="00740199"/>
    <w:rsid w:val="00741D65"/>
    <w:rsid w:val="007431E4"/>
    <w:rsid w:val="00753EB7"/>
    <w:rsid w:val="00754B8C"/>
    <w:rsid w:val="0078128D"/>
    <w:rsid w:val="0078631D"/>
    <w:rsid w:val="00795B7B"/>
    <w:rsid w:val="007A12E2"/>
    <w:rsid w:val="007B03F9"/>
    <w:rsid w:val="007B2C14"/>
    <w:rsid w:val="007B3E38"/>
    <w:rsid w:val="007D0623"/>
    <w:rsid w:val="007D193A"/>
    <w:rsid w:val="007D2198"/>
    <w:rsid w:val="007D3F4B"/>
    <w:rsid w:val="007F2230"/>
    <w:rsid w:val="00806FC9"/>
    <w:rsid w:val="00810C38"/>
    <w:rsid w:val="00813585"/>
    <w:rsid w:val="00815F3C"/>
    <w:rsid w:val="00854629"/>
    <w:rsid w:val="00855BEE"/>
    <w:rsid w:val="00863371"/>
    <w:rsid w:val="00867E37"/>
    <w:rsid w:val="008748B5"/>
    <w:rsid w:val="008770A7"/>
    <w:rsid w:val="0088104C"/>
    <w:rsid w:val="008837E1"/>
    <w:rsid w:val="00893E06"/>
    <w:rsid w:val="008940DA"/>
    <w:rsid w:val="00894725"/>
    <w:rsid w:val="00895041"/>
    <w:rsid w:val="0089646E"/>
    <w:rsid w:val="008A4B2B"/>
    <w:rsid w:val="008B28F8"/>
    <w:rsid w:val="008B7AD5"/>
    <w:rsid w:val="008C161C"/>
    <w:rsid w:val="008C2113"/>
    <w:rsid w:val="008C22D3"/>
    <w:rsid w:val="008C5A4C"/>
    <w:rsid w:val="008C6967"/>
    <w:rsid w:val="008E06C4"/>
    <w:rsid w:val="008E2317"/>
    <w:rsid w:val="008F7700"/>
    <w:rsid w:val="00902626"/>
    <w:rsid w:val="009072DB"/>
    <w:rsid w:val="00913311"/>
    <w:rsid w:val="00922D6B"/>
    <w:rsid w:val="00925068"/>
    <w:rsid w:val="00926205"/>
    <w:rsid w:val="00927E35"/>
    <w:rsid w:val="009369B9"/>
    <w:rsid w:val="009423E6"/>
    <w:rsid w:val="009543D3"/>
    <w:rsid w:val="0095744D"/>
    <w:rsid w:val="00975369"/>
    <w:rsid w:val="0098096B"/>
    <w:rsid w:val="00982E5D"/>
    <w:rsid w:val="00984223"/>
    <w:rsid w:val="00993737"/>
    <w:rsid w:val="00993CFD"/>
    <w:rsid w:val="009C1520"/>
    <w:rsid w:val="009D1D44"/>
    <w:rsid w:val="009F4532"/>
    <w:rsid w:val="009F6C6F"/>
    <w:rsid w:val="009F7269"/>
    <w:rsid w:val="00A0367E"/>
    <w:rsid w:val="00A05D64"/>
    <w:rsid w:val="00A17A87"/>
    <w:rsid w:val="00A32334"/>
    <w:rsid w:val="00A367F3"/>
    <w:rsid w:val="00A37BEC"/>
    <w:rsid w:val="00A435FB"/>
    <w:rsid w:val="00A446E6"/>
    <w:rsid w:val="00A53D36"/>
    <w:rsid w:val="00A73243"/>
    <w:rsid w:val="00A73A4C"/>
    <w:rsid w:val="00A77D09"/>
    <w:rsid w:val="00A866B3"/>
    <w:rsid w:val="00A93BCB"/>
    <w:rsid w:val="00AA56E0"/>
    <w:rsid w:val="00AA70AD"/>
    <w:rsid w:val="00AC08CF"/>
    <w:rsid w:val="00AD46E7"/>
    <w:rsid w:val="00AD7B19"/>
    <w:rsid w:val="00AE62D7"/>
    <w:rsid w:val="00AE7297"/>
    <w:rsid w:val="00AF1EA3"/>
    <w:rsid w:val="00AF35DD"/>
    <w:rsid w:val="00AF5121"/>
    <w:rsid w:val="00AF62EE"/>
    <w:rsid w:val="00AF6685"/>
    <w:rsid w:val="00B006A8"/>
    <w:rsid w:val="00B00D1E"/>
    <w:rsid w:val="00B03020"/>
    <w:rsid w:val="00B339A8"/>
    <w:rsid w:val="00B442AF"/>
    <w:rsid w:val="00B54944"/>
    <w:rsid w:val="00B71259"/>
    <w:rsid w:val="00B71851"/>
    <w:rsid w:val="00B721DD"/>
    <w:rsid w:val="00B73374"/>
    <w:rsid w:val="00B81ED4"/>
    <w:rsid w:val="00B92EB2"/>
    <w:rsid w:val="00B97DAF"/>
    <w:rsid w:val="00BA6587"/>
    <w:rsid w:val="00BB29E9"/>
    <w:rsid w:val="00BB7C46"/>
    <w:rsid w:val="00BC461F"/>
    <w:rsid w:val="00BD6364"/>
    <w:rsid w:val="00BE3344"/>
    <w:rsid w:val="00BE77A5"/>
    <w:rsid w:val="00BF1692"/>
    <w:rsid w:val="00C026BA"/>
    <w:rsid w:val="00C441B6"/>
    <w:rsid w:val="00C514E2"/>
    <w:rsid w:val="00C51B08"/>
    <w:rsid w:val="00C539C3"/>
    <w:rsid w:val="00C55FC3"/>
    <w:rsid w:val="00C60E1D"/>
    <w:rsid w:val="00C82196"/>
    <w:rsid w:val="00C82D46"/>
    <w:rsid w:val="00C9601D"/>
    <w:rsid w:val="00C967D9"/>
    <w:rsid w:val="00CA10B7"/>
    <w:rsid w:val="00CB528E"/>
    <w:rsid w:val="00CC6415"/>
    <w:rsid w:val="00CD7A5A"/>
    <w:rsid w:val="00CF5232"/>
    <w:rsid w:val="00D37AE3"/>
    <w:rsid w:val="00D42128"/>
    <w:rsid w:val="00D50E4A"/>
    <w:rsid w:val="00D5350F"/>
    <w:rsid w:val="00D90CA7"/>
    <w:rsid w:val="00D973A8"/>
    <w:rsid w:val="00D97C4D"/>
    <w:rsid w:val="00DA4962"/>
    <w:rsid w:val="00DA5EA3"/>
    <w:rsid w:val="00DC5544"/>
    <w:rsid w:val="00DF294B"/>
    <w:rsid w:val="00DF3274"/>
    <w:rsid w:val="00E15D48"/>
    <w:rsid w:val="00E3411D"/>
    <w:rsid w:val="00E417FE"/>
    <w:rsid w:val="00E42426"/>
    <w:rsid w:val="00E473C5"/>
    <w:rsid w:val="00E662DB"/>
    <w:rsid w:val="00E7308C"/>
    <w:rsid w:val="00E74975"/>
    <w:rsid w:val="00E824B8"/>
    <w:rsid w:val="00E91349"/>
    <w:rsid w:val="00E94212"/>
    <w:rsid w:val="00E95A78"/>
    <w:rsid w:val="00EA12FA"/>
    <w:rsid w:val="00EA4E70"/>
    <w:rsid w:val="00EB70A4"/>
    <w:rsid w:val="00EC3AF8"/>
    <w:rsid w:val="00ED055A"/>
    <w:rsid w:val="00EE0AA0"/>
    <w:rsid w:val="00EE7F42"/>
    <w:rsid w:val="00EF1226"/>
    <w:rsid w:val="00EF1F1C"/>
    <w:rsid w:val="00EF2A2F"/>
    <w:rsid w:val="00EF4915"/>
    <w:rsid w:val="00EF6681"/>
    <w:rsid w:val="00F079C4"/>
    <w:rsid w:val="00F2237D"/>
    <w:rsid w:val="00F26931"/>
    <w:rsid w:val="00F3272E"/>
    <w:rsid w:val="00F358C3"/>
    <w:rsid w:val="00F374D5"/>
    <w:rsid w:val="00F37969"/>
    <w:rsid w:val="00F40B2D"/>
    <w:rsid w:val="00F41724"/>
    <w:rsid w:val="00F41763"/>
    <w:rsid w:val="00F41AF2"/>
    <w:rsid w:val="00F4247B"/>
    <w:rsid w:val="00F42D92"/>
    <w:rsid w:val="00F737C5"/>
    <w:rsid w:val="00F809B1"/>
    <w:rsid w:val="00F91066"/>
    <w:rsid w:val="00F91E01"/>
    <w:rsid w:val="00F92F3D"/>
    <w:rsid w:val="00F9651F"/>
    <w:rsid w:val="00FA3DB7"/>
    <w:rsid w:val="00FA631A"/>
    <w:rsid w:val="00FC1B48"/>
    <w:rsid w:val="00FC4AEF"/>
    <w:rsid w:val="00FE0CC5"/>
    <w:rsid w:val="00FE4918"/>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657KNE7CTRDA-1055151156-265</_dlc_DocId>
    <_dlc_DocIdUrl xmlns="cdd665a5-4d39-4c80-990a-8a3abca4f55f">
      <Url>http://vaww.oed.portal.va.gov/pm/hape/ipt_5010/EDI_Portfolio/_layouts/DocIdRedir.aspx?ID=657KNE7CTRDA-1055151156-265</Url>
      <Description>657KNE7CTRDA-1055151156-265</Description>
    </_dlc_DocIdUrl>
    <Category xmlns="53a7661f-d04e-4608-abef-a17f4a389bfc">ePayments</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cb3531ad888ffd9292858adad5f245f6">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c7f43537fdfb5355d455edb387c6c1df"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Artifact Templates"/>
          <xsd:enumeration value="eAdministration"/>
          <xsd:enumeration value="eBilling"/>
          <xsd:enumeration value="eInsurance"/>
          <xsd:enumeration value="ePayments"/>
          <xsd:enumeration value="ePharmacy"/>
          <xsd:enumeration value="Meetings - Hotwash"/>
          <xsd:enumeration value="Meetings - F2F"/>
          <xsd:enumeration value="Moved to Rally"/>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3.xml><?xml version="1.0" encoding="utf-8"?>
<ds:datastoreItem xmlns:ds="http://schemas.openxmlformats.org/officeDocument/2006/customXml" ds:itemID="{BD864286-760C-4919-9CE9-0FB440551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97A626-EE36-4657-8612-1ED1DA27A6B3}">
  <ds:schemaRefs>
    <ds:schemaRef ds:uri="http://schemas.microsoft.com/sharepoint/events"/>
  </ds:schemaRefs>
</ds:datastoreItem>
</file>

<file path=customXml/itemProps5.xml><?xml version="1.0" encoding="utf-8"?>
<ds:datastoreItem xmlns:ds="http://schemas.openxmlformats.org/officeDocument/2006/customXml" ds:itemID="{2DA9E339-AAF8-4088-A0AF-6E6C3383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7530</Words>
  <Characters>42924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SDD</vt:lpstr>
    </vt:vector>
  </TitlesOfParts>
  <Company>Department of Veterans Affairs</Company>
  <LinksUpToDate>false</LinksUpToDate>
  <CharactersWithSpaces>50354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SDD</dc:title>
  <dc:creator>Picker, James</dc:creator>
  <cp:lastModifiedBy>Department of Veterans Affairs</cp:lastModifiedBy>
  <cp:revision>3</cp:revision>
  <dcterms:created xsi:type="dcterms:W3CDTF">2016-11-21T19:50:00Z</dcterms:created>
  <dcterms:modified xsi:type="dcterms:W3CDTF">2017-03-21T13:53:00Z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18d7be22-fd80-469f-be3c-e58af0c02877</vt:lpwstr>
  </property>
</Properties>
</file>